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4A9C8" w14:textId="21E98B54" w:rsidR="006042CA" w:rsidRDefault="006042CA" w:rsidP="006042CA">
      <w:pPr>
        <w:tabs>
          <w:tab w:val="right" w:pos="9638"/>
        </w:tabs>
        <w:rPr>
          <w:b/>
          <w:sz w:val="20"/>
        </w:rPr>
      </w:pPr>
      <w:r>
        <w:rPr>
          <w:b/>
          <w:noProof/>
          <w:sz w:val="32"/>
          <w:lang w:eastAsia="en-NZ"/>
        </w:rPr>
        <w:drawing>
          <wp:anchor distT="0" distB="0" distL="114300" distR="114300" simplePos="0" relativeHeight="251658240" behindDoc="1" locked="0" layoutInCell="1" allowOverlap="1" wp14:anchorId="050A9501" wp14:editId="7527DE9B">
            <wp:simplePos x="0" y="0"/>
            <wp:positionH relativeFrom="column">
              <wp:posOffset>-43815</wp:posOffset>
            </wp:positionH>
            <wp:positionV relativeFrom="paragraph">
              <wp:posOffset>50165</wp:posOffset>
            </wp:positionV>
            <wp:extent cx="3200400" cy="9150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co.nz Logo.jpg"/>
                    <pic:cNvPicPr/>
                  </pic:nvPicPr>
                  <pic:blipFill>
                    <a:blip r:embed="rId9">
                      <a:extLst>
                        <a:ext uri="{28A0092B-C50C-407E-A947-70E740481C1C}">
                          <a14:useLocalDpi xmlns:a14="http://schemas.microsoft.com/office/drawing/2010/main" val="0"/>
                        </a:ext>
                      </a:extLst>
                    </a:blip>
                    <a:stretch>
                      <a:fillRect/>
                    </a:stretch>
                  </pic:blipFill>
                  <pic:spPr>
                    <a:xfrm>
                      <a:off x="0" y="0"/>
                      <a:ext cx="3200400" cy="915035"/>
                    </a:xfrm>
                    <a:prstGeom prst="rect">
                      <a:avLst/>
                    </a:prstGeom>
                  </pic:spPr>
                </pic:pic>
              </a:graphicData>
            </a:graphic>
            <wp14:sizeRelH relativeFrom="page">
              <wp14:pctWidth>0</wp14:pctWidth>
            </wp14:sizeRelH>
            <wp14:sizeRelV relativeFrom="page">
              <wp14:pctHeight>0</wp14:pctHeight>
            </wp14:sizeRelV>
          </wp:anchor>
        </w:drawing>
      </w:r>
      <w:r>
        <w:rPr>
          <w:b/>
          <w:sz w:val="32"/>
        </w:rPr>
        <w:tab/>
      </w:r>
      <w:r>
        <w:rPr>
          <w:b/>
          <w:sz w:val="20"/>
        </w:rPr>
        <w:t>PO Box 187</w:t>
      </w:r>
    </w:p>
    <w:p w14:paraId="228A4507" w14:textId="77777777" w:rsidR="006042CA" w:rsidRDefault="006042CA" w:rsidP="006042CA">
      <w:pPr>
        <w:tabs>
          <w:tab w:val="right" w:pos="9638"/>
        </w:tabs>
        <w:rPr>
          <w:b/>
          <w:sz w:val="20"/>
        </w:rPr>
      </w:pPr>
      <w:r>
        <w:rPr>
          <w:b/>
          <w:sz w:val="20"/>
        </w:rPr>
        <w:tab/>
        <w:t>Matakana  0948</w:t>
      </w:r>
    </w:p>
    <w:p w14:paraId="0ABDA090" w14:textId="77777777" w:rsidR="006042CA" w:rsidRDefault="006042CA" w:rsidP="006042CA">
      <w:pPr>
        <w:tabs>
          <w:tab w:val="right" w:pos="9638"/>
        </w:tabs>
        <w:rPr>
          <w:b/>
          <w:sz w:val="20"/>
        </w:rPr>
      </w:pPr>
      <w:r>
        <w:rPr>
          <w:b/>
          <w:sz w:val="20"/>
        </w:rPr>
        <w:tab/>
        <w:t>Phone:  09 4227230</w:t>
      </w:r>
    </w:p>
    <w:p w14:paraId="3AEFDC2E" w14:textId="77777777" w:rsidR="006042CA" w:rsidRDefault="006042CA" w:rsidP="006042CA">
      <w:pPr>
        <w:tabs>
          <w:tab w:val="right" w:pos="9638"/>
        </w:tabs>
        <w:rPr>
          <w:b/>
          <w:sz w:val="20"/>
        </w:rPr>
      </w:pPr>
      <w:r>
        <w:rPr>
          <w:b/>
          <w:sz w:val="20"/>
        </w:rPr>
        <w:tab/>
        <w:t>Fax:  09 4227236</w:t>
      </w:r>
    </w:p>
    <w:p w14:paraId="6EFC0B15" w14:textId="6D04E00C" w:rsidR="006042CA" w:rsidRDefault="006042CA" w:rsidP="006042CA">
      <w:pPr>
        <w:tabs>
          <w:tab w:val="right" w:pos="9638"/>
        </w:tabs>
        <w:rPr>
          <w:b/>
          <w:sz w:val="32"/>
        </w:rPr>
      </w:pPr>
      <w:r>
        <w:rPr>
          <w:b/>
          <w:sz w:val="20"/>
        </w:rPr>
        <w:tab/>
        <w:t>Email:  info@cherylprice.co.nz</w:t>
      </w:r>
      <w:r>
        <w:rPr>
          <w:b/>
          <w:sz w:val="32"/>
        </w:rPr>
        <w:tab/>
      </w:r>
    </w:p>
    <w:p w14:paraId="2BD21322" w14:textId="456DD74D" w:rsidR="006042CA" w:rsidRDefault="006042CA" w:rsidP="0086456D">
      <w:pPr>
        <w:jc w:val="center"/>
        <w:rPr>
          <w:b/>
          <w:sz w:val="32"/>
        </w:rPr>
      </w:pPr>
    </w:p>
    <w:p w14:paraId="615B9E53" w14:textId="77777777" w:rsidR="006042CA" w:rsidRDefault="006042CA" w:rsidP="0086456D">
      <w:pPr>
        <w:jc w:val="center"/>
        <w:rPr>
          <w:b/>
          <w:sz w:val="32"/>
        </w:rPr>
      </w:pPr>
    </w:p>
    <w:p w14:paraId="12D5CD24" w14:textId="77777777" w:rsidR="006042CA" w:rsidRDefault="006042CA" w:rsidP="0086456D">
      <w:pPr>
        <w:jc w:val="center"/>
        <w:rPr>
          <w:b/>
          <w:sz w:val="32"/>
        </w:rPr>
      </w:pPr>
    </w:p>
    <w:p w14:paraId="2F2BA2A4" w14:textId="77777777" w:rsidR="006042CA" w:rsidRDefault="006042CA" w:rsidP="0086456D">
      <w:pPr>
        <w:jc w:val="center"/>
        <w:rPr>
          <w:b/>
          <w:sz w:val="32"/>
        </w:rPr>
      </w:pPr>
    </w:p>
    <w:p w14:paraId="380B28C6" w14:textId="77777777" w:rsidR="006042CA" w:rsidRDefault="006042CA" w:rsidP="0086456D">
      <w:pPr>
        <w:jc w:val="center"/>
        <w:rPr>
          <w:b/>
          <w:sz w:val="32"/>
        </w:rPr>
      </w:pPr>
    </w:p>
    <w:p w14:paraId="1F27FA71" w14:textId="77777777" w:rsidR="006042CA" w:rsidRDefault="006042CA" w:rsidP="0086456D">
      <w:pPr>
        <w:jc w:val="center"/>
        <w:rPr>
          <w:b/>
          <w:sz w:val="32"/>
        </w:rPr>
      </w:pPr>
    </w:p>
    <w:p w14:paraId="5BBF719A" w14:textId="77777777" w:rsidR="006042CA" w:rsidRDefault="006042CA" w:rsidP="0086456D">
      <w:pPr>
        <w:jc w:val="center"/>
        <w:rPr>
          <w:b/>
          <w:sz w:val="32"/>
        </w:rPr>
      </w:pPr>
    </w:p>
    <w:p w14:paraId="5A7615C2" w14:textId="690ED9C2" w:rsidR="006042CA" w:rsidRPr="006042CA" w:rsidRDefault="00E26FCE" w:rsidP="0086456D">
      <w:pPr>
        <w:jc w:val="center"/>
        <w:rPr>
          <w:b/>
          <w:sz w:val="42"/>
        </w:rPr>
      </w:pPr>
      <w:r>
        <w:rPr>
          <w:b/>
          <w:sz w:val="42"/>
        </w:rPr>
        <w:t>Unit Standards Comparisons</w:t>
      </w:r>
    </w:p>
    <w:p w14:paraId="0963F29A" w14:textId="582DCA94" w:rsidR="006042CA" w:rsidRDefault="006042CA" w:rsidP="006042CA">
      <w:pPr>
        <w:spacing w:before="240"/>
        <w:jc w:val="center"/>
        <w:rPr>
          <w:b/>
          <w:sz w:val="32"/>
        </w:rPr>
      </w:pPr>
      <w:r>
        <w:rPr>
          <w:b/>
          <w:sz w:val="32"/>
        </w:rPr>
        <w:t>Unit Standard 111 Version 7 with Version 6</w:t>
      </w:r>
    </w:p>
    <w:p w14:paraId="63F7334D" w14:textId="1F4C5EA6" w:rsidR="006042CA" w:rsidRDefault="006042CA" w:rsidP="006042CA">
      <w:pPr>
        <w:spacing w:before="240"/>
        <w:jc w:val="center"/>
        <w:rPr>
          <w:b/>
          <w:sz w:val="32"/>
        </w:rPr>
      </w:pPr>
      <w:r>
        <w:rPr>
          <w:b/>
          <w:sz w:val="32"/>
        </w:rPr>
        <w:t>Unit Standard 11</w:t>
      </w:r>
      <w:r>
        <w:rPr>
          <w:b/>
          <w:sz w:val="32"/>
        </w:rPr>
        <w:t>3</w:t>
      </w:r>
      <w:r>
        <w:rPr>
          <w:b/>
          <w:sz w:val="32"/>
        </w:rPr>
        <w:t xml:space="preserve"> Version 7 with Version 6</w:t>
      </w:r>
    </w:p>
    <w:p w14:paraId="6FC17F08" w14:textId="77777777" w:rsidR="006042CA" w:rsidRDefault="006042CA" w:rsidP="006042CA">
      <w:pPr>
        <w:spacing w:before="240"/>
        <w:jc w:val="center"/>
        <w:rPr>
          <w:b/>
          <w:sz w:val="32"/>
        </w:rPr>
      </w:pPr>
    </w:p>
    <w:p w14:paraId="7F2D9421" w14:textId="3C917076" w:rsidR="006042CA" w:rsidRDefault="00E26FCE" w:rsidP="0086456D">
      <w:pPr>
        <w:jc w:val="center"/>
        <w:rPr>
          <w:b/>
          <w:sz w:val="32"/>
        </w:rPr>
      </w:pPr>
      <w:r>
        <w:rPr>
          <w:b/>
          <w:noProof/>
          <w:sz w:val="28"/>
          <w:lang w:eastAsia="en-NZ"/>
        </w:rPr>
        <mc:AlternateContent>
          <mc:Choice Requires="wps">
            <w:drawing>
              <wp:anchor distT="0" distB="0" distL="114300" distR="114300" simplePos="0" relativeHeight="251660288" behindDoc="0" locked="0" layoutInCell="1" allowOverlap="1" wp14:anchorId="7EED2816" wp14:editId="49DDFDF0">
                <wp:simplePos x="0" y="0"/>
                <wp:positionH relativeFrom="column">
                  <wp:posOffset>1031240</wp:posOffset>
                </wp:positionH>
                <wp:positionV relativeFrom="paragraph">
                  <wp:posOffset>178435</wp:posOffset>
                </wp:positionV>
                <wp:extent cx="340360" cy="160020"/>
                <wp:effectExtent l="0" t="0" r="59690" b="49530"/>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160020"/>
                        </a:xfrm>
                        <a:prstGeom prst="roundRect">
                          <a:avLst>
                            <a:gd name="adj" fmla="val 16667"/>
                          </a:avLst>
                        </a:prstGeom>
                        <a:solidFill>
                          <a:srgbClr val="FFFFFF"/>
                        </a:solidFill>
                        <a:ln w="9525">
                          <a:solidFill>
                            <a:srgbClr val="C0C0C0"/>
                          </a:solidFill>
                          <a:round/>
                          <a:headEnd/>
                          <a:tailEnd/>
                        </a:ln>
                        <a:effectLst>
                          <a:outerShdw dist="35921" dir="2700000" algn="ctr" rotWithShape="0">
                            <a:srgbClr val="808080"/>
                          </a:outerShdw>
                        </a:effectLst>
                      </wps:spPr>
                      <wps:txbx>
                        <w:txbxContent>
                          <w:p w14:paraId="6B27C8CE" w14:textId="77777777" w:rsidR="00E26FCE" w:rsidRPr="008F28F3" w:rsidRDefault="00E26FCE" w:rsidP="00A048D2">
                            <w:pPr>
                              <w:jc w:val="center"/>
                              <w:rPr>
                                <w:rFonts w:ascii="Comic Sans MS" w:hAnsi="Comic Sans MS"/>
                                <w:b/>
                                <w:sz w:val="16"/>
                                <w:szCs w:val="16"/>
                              </w:rPr>
                            </w:pPr>
                            <w:r w:rsidRPr="008F28F3">
                              <w:rPr>
                                <w:rFonts w:ascii="Comic Sans MS" w:hAnsi="Comic Sans MS"/>
                                <w:b/>
                                <w:sz w:val="16"/>
                                <w:szCs w:val="16"/>
                              </w:rPr>
                              <w:t>Note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 o:spid="_x0000_s1026" style="position:absolute;left:0;text-align:left;margin-left:81.2pt;margin-top:14.05pt;width:26.8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" strokecolor="silver">
                <v:shadow on="t"/>
                <v:textbox inset="0,0,0,0">
                  <w:txbxContent>
                    <w:p w14:paraId="6B27C8CE" w14:textId="77777777" w:rsidR="00E26FCE" w:rsidRPr="008F28F3" w:rsidRDefault="00E26FCE" w:rsidP="00A048D2">
                      <w:pPr>
                        <w:jc w:val="center"/>
                        <w:rPr>
                          <w:rFonts w:ascii="Comic Sans MS" w:hAnsi="Comic Sans MS"/>
                          <w:b/>
                          <w:sz w:val="16"/>
                          <w:szCs w:val="16"/>
                        </w:rPr>
                      </w:pPr>
                      <w:r w:rsidRPr="008F28F3">
                        <w:rPr>
                          <w:rFonts w:ascii="Comic Sans MS" w:hAnsi="Comic Sans MS"/>
                          <w:b/>
                          <w:sz w:val="16"/>
                          <w:szCs w:val="16"/>
                        </w:rPr>
                        <w:t>Note</w:t>
                      </w:r>
                    </w:p>
                  </w:txbxContent>
                </v:textbox>
              </v:roundrect>
            </w:pict>
          </mc:Fallback>
        </mc:AlternateContent>
      </w:r>
    </w:p>
    <w:p w14:paraId="218644C3" w14:textId="61F985DE" w:rsidR="006042CA" w:rsidRDefault="006042CA" w:rsidP="006042CA">
      <w:pPr>
        <w:ind w:left="1560"/>
        <w:rPr>
          <w:b/>
          <w:sz w:val="28"/>
        </w:rPr>
      </w:pPr>
    </w:p>
    <w:p w14:paraId="61CF1D7B" w14:textId="77777777" w:rsidR="006042CA" w:rsidRPr="006042CA" w:rsidRDefault="006042CA" w:rsidP="00E26FCE">
      <w:pPr>
        <w:spacing w:before="120"/>
        <w:ind w:left="1560"/>
      </w:pPr>
      <w:r w:rsidRPr="006042CA">
        <w:t xml:space="preserve"> If you wish to view the Version 7 unit standards do the following:</w:t>
      </w:r>
    </w:p>
    <w:p w14:paraId="1298C255" w14:textId="3DB2170B" w:rsidR="006042CA" w:rsidRDefault="003A7A4F" w:rsidP="003A7A4F">
      <w:pPr>
        <w:numPr>
          <w:ilvl w:val="0"/>
          <w:numId w:val="29"/>
        </w:numPr>
        <w:spacing w:before="120"/>
        <w:ind w:left="1652" w:firstLine="0"/>
      </w:pPr>
      <w:r>
        <w:t xml:space="preserve">In Microsoft Word </w:t>
      </w:r>
      <w:r w:rsidR="006042CA" w:rsidRPr="006042CA">
        <w:t>click on the Review tab</w:t>
      </w:r>
      <w:r>
        <w:t>.</w:t>
      </w:r>
      <w:r w:rsidR="006042CA" w:rsidRPr="006042CA">
        <w:t xml:space="preserve">  </w:t>
      </w:r>
    </w:p>
    <w:p w14:paraId="318C2DEF" w14:textId="1DA72977" w:rsidR="006042CA" w:rsidRDefault="003A7A4F" w:rsidP="00E26FCE">
      <w:pPr>
        <w:numPr>
          <w:ilvl w:val="0"/>
          <w:numId w:val="29"/>
        </w:numPr>
        <w:spacing w:before="120"/>
        <w:ind w:left="2160" w:hanging="508"/>
      </w:pPr>
      <w:r>
        <w:t xml:space="preserve">Click on </w:t>
      </w:r>
      <w:r w:rsidR="00E26FCE">
        <w:rPr>
          <w:noProof/>
          <w:lang w:eastAsia="en-NZ"/>
        </w:rPr>
        <w:drawing>
          <wp:inline distT="0" distB="0" distL="0" distR="0" wp14:anchorId="6D1826FC" wp14:editId="529C708E">
            <wp:extent cx="1695238" cy="228571"/>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695238" cy="228571"/>
                    </a:xfrm>
                    <a:prstGeom prst="rect">
                      <a:avLst/>
                    </a:prstGeom>
                  </pic:spPr>
                </pic:pic>
              </a:graphicData>
            </a:graphic>
          </wp:inline>
        </w:drawing>
      </w:r>
      <w:r w:rsidR="00E26FCE">
        <w:t xml:space="preserve"> then select Original as shown below.</w:t>
      </w:r>
    </w:p>
    <w:p w14:paraId="30EE756D" w14:textId="7C289B54" w:rsidR="00E26FCE" w:rsidRPr="006042CA" w:rsidRDefault="00E26FCE" w:rsidP="00E26FCE">
      <w:pPr>
        <w:spacing w:before="120"/>
        <w:ind w:left="1560" w:right="566"/>
        <w:jc w:val="center"/>
      </w:pPr>
      <w:r>
        <w:rPr>
          <w:noProof/>
          <w:lang w:eastAsia="en-NZ"/>
        </w:rPr>
        <w:drawing>
          <wp:inline distT="0" distB="0" distL="0" distR="0" wp14:anchorId="3CDBF082" wp14:editId="5CA682F7">
            <wp:extent cx="1523810" cy="1057143"/>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523810" cy="1057143"/>
                    </a:xfrm>
                    <a:prstGeom prst="rect">
                      <a:avLst/>
                    </a:prstGeom>
                  </pic:spPr>
                </pic:pic>
              </a:graphicData>
            </a:graphic>
          </wp:inline>
        </w:drawing>
      </w:r>
    </w:p>
    <w:p w14:paraId="3534D093" w14:textId="3076DC0F" w:rsidR="006042CA" w:rsidRDefault="006042CA" w:rsidP="00E26FCE">
      <w:pPr>
        <w:spacing w:before="120"/>
      </w:pPr>
    </w:p>
    <w:p w14:paraId="5AE4FC12" w14:textId="77777777" w:rsidR="00E26FCE" w:rsidRPr="003A7A4F" w:rsidRDefault="00E26FCE" w:rsidP="00E26FCE">
      <w:pPr>
        <w:spacing w:before="120"/>
        <w:sectPr w:rsidR="00E26FCE" w:rsidRPr="003A7A4F" w:rsidSect="006042CA">
          <w:headerReference w:type="default" r:id="rId12"/>
          <w:footerReference w:type="default" r:id="rId13"/>
          <w:pgSz w:w="11906" w:h="16838" w:code="9"/>
          <w:pgMar w:top="1135" w:right="1134" w:bottom="1134" w:left="1134" w:header="369" w:footer="369" w:gutter="0"/>
          <w:paperSrc w:first="1025" w:other="1025"/>
          <w:cols w:space="720"/>
          <w:docGrid w:linePitch="326"/>
        </w:sectPr>
      </w:pPr>
    </w:p>
    <w:p w14:paraId="6F55BE97" w14:textId="2CC3CF7F" w:rsidR="0086456D" w:rsidRDefault="0086456D" w:rsidP="0086456D">
      <w:pPr>
        <w:jc w:val="center"/>
        <w:rPr>
          <w:b/>
          <w:sz w:val="32"/>
        </w:rPr>
      </w:pPr>
      <w:r w:rsidRPr="0086456D">
        <w:rPr>
          <w:b/>
          <w:sz w:val="32"/>
        </w:rPr>
        <w:lastRenderedPageBreak/>
        <w:t xml:space="preserve">Unit Standard 111 Version 7 </w:t>
      </w:r>
      <w:r w:rsidR="007A7352">
        <w:rPr>
          <w:b/>
          <w:sz w:val="32"/>
        </w:rPr>
        <w:t xml:space="preserve">compared </w:t>
      </w:r>
      <w:r w:rsidR="00DC52FD">
        <w:rPr>
          <w:b/>
          <w:sz w:val="32"/>
        </w:rPr>
        <w:t>with</w:t>
      </w:r>
      <w:r w:rsidRPr="0086456D">
        <w:rPr>
          <w:b/>
          <w:sz w:val="32"/>
        </w:rPr>
        <w:t xml:space="preserve"> Version 6</w:t>
      </w:r>
    </w:p>
    <w:p w14:paraId="03C5B62E" w14:textId="6117FA2C" w:rsidR="0086456D" w:rsidRPr="0086456D" w:rsidRDefault="0086456D" w:rsidP="0086456D">
      <w:pPr>
        <w:spacing w:before="120"/>
        <w:jc w:val="center"/>
        <w:rPr>
          <w:i/>
          <w:sz w:val="32"/>
        </w:rPr>
      </w:pPr>
      <w:r w:rsidRPr="0086456D">
        <w:rPr>
          <w:i/>
          <w:sz w:val="30"/>
        </w:rPr>
        <w:t>(</w:t>
      </w:r>
      <w:r w:rsidRPr="00E26FCE">
        <w:rPr>
          <w:i/>
          <w:sz w:val="28"/>
        </w:rPr>
        <w:t>deletions shown as strikethrough, insertions in blue)</w:t>
      </w:r>
    </w:p>
    <w:p w14:paraId="477DA1D0" w14:textId="77777777" w:rsidR="0086456D" w:rsidRDefault="0086456D"/>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9"/>
        <w:gridCol w:w="3055"/>
        <w:gridCol w:w="1667"/>
        <w:gridCol w:w="3437"/>
      </w:tblGrid>
      <w:tr w:rsidR="00C211C9" w14:paraId="393DC058" w14:textId="77777777" w:rsidTr="0086456D">
        <w:tc>
          <w:tcPr>
            <w:tcW w:w="1669" w:type="dxa"/>
            <w:shd w:val="clear" w:color="auto" w:fill="F3F3F3"/>
            <w:tcMar>
              <w:top w:w="170" w:type="dxa"/>
              <w:bottom w:w="170" w:type="dxa"/>
            </w:tcMar>
          </w:tcPr>
          <w:p w14:paraId="624D9BA7" w14:textId="77777777" w:rsidR="00C211C9" w:rsidRDefault="00C211C9">
            <w:pPr>
              <w:pStyle w:val="StyleBoldBefore6ptAfter6pt"/>
              <w:spacing w:before="0" w:after="0"/>
            </w:pPr>
            <w:r>
              <w:t>Title</w:t>
            </w:r>
          </w:p>
        </w:tc>
        <w:tc>
          <w:tcPr>
            <w:tcW w:w="8159" w:type="dxa"/>
            <w:gridSpan w:val="3"/>
            <w:tcMar>
              <w:top w:w="170" w:type="dxa"/>
              <w:bottom w:w="170" w:type="dxa"/>
            </w:tcMar>
            <w:vAlign w:val="center"/>
          </w:tcPr>
          <w:p w14:paraId="565941CA" w14:textId="77777777" w:rsidR="00C211C9" w:rsidRDefault="00C211C9">
            <w:pPr>
              <w:rPr>
                <w:b/>
              </w:rPr>
            </w:pPr>
            <w:r>
              <w:rPr>
                <w:b/>
              </w:rPr>
              <w:t>Use a word processor to produce documents for a business or organisation</w:t>
            </w:r>
          </w:p>
        </w:tc>
      </w:tr>
      <w:tr w:rsidR="00C211C9" w14:paraId="277371A1" w14:textId="77777777" w:rsidTr="0086456D">
        <w:tc>
          <w:tcPr>
            <w:tcW w:w="1669" w:type="dxa"/>
            <w:shd w:val="clear" w:color="auto" w:fill="F3F3F3"/>
            <w:tcMar>
              <w:top w:w="170" w:type="dxa"/>
              <w:bottom w:w="170" w:type="dxa"/>
            </w:tcMar>
          </w:tcPr>
          <w:p w14:paraId="1108C145" w14:textId="77777777" w:rsidR="00C211C9" w:rsidRDefault="00C211C9">
            <w:pPr>
              <w:pStyle w:val="StyleBoldBefore6ptAfter6pt"/>
              <w:spacing w:before="0" w:after="0"/>
            </w:pPr>
            <w:r>
              <w:t>Level</w:t>
            </w:r>
          </w:p>
        </w:tc>
        <w:tc>
          <w:tcPr>
            <w:tcW w:w="3055" w:type="dxa"/>
            <w:tcMar>
              <w:top w:w="170" w:type="dxa"/>
              <w:bottom w:w="170" w:type="dxa"/>
            </w:tcMar>
            <w:vAlign w:val="center"/>
          </w:tcPr>
          <w:p w14:paraId="17EB2A9E" w14:textId="77777777" w:rsidR="00C211C9" w:rsidRDefault="00C211C9">
            <w:pPr>
              <w:rPr>
                <w:b/>
              </w:rPr>
            </w:pPr>
            <w:r>
              <w:rPr>
                <w:b/>
              </w:rPr>
              <w:t>2</w:t>
            </w:r>
          </w:p>
        </w:tc>
        <w:tc>
          <w:tcPr>
            <w:tcW w:w="1667" w:type="dxa"/>
            <w:shd w:val="clear" w:color="auto" w:fill="F3F3F3"/>
            <w:tcMar>
              <w:top w:w="170" w:type="dxa"/>
              <w:bottom w:w="170" w:type="dxa"/>
            </w:tcMar>
          </w:tcPr>
          <w:p w14:paraId="33CEABDE" w14:textId="77777777" w:rsidR="00C211C9" w:rsidRDefault="00C211C9">
            <w:pPr>
              <w:rPr>
                <w:b/>
                <w:color w:val="000000"/>
              </w:rPr>
            </w:pPr>
            <w:r>
              <w:rPr>
                <w:b/>
              </w:rPr>
              <w:t>Credits</w:t>
            </w:r>
          </w:p>
        </w:tc>
        <w:tc>
          <w:tcPr>
            <w:tcW w:w="3437" w:type="dxa"/>
            <w:tcMar>
              <w:top w:w="170" w:type="dxa"/>
              <w:bottom w:w="170" w:type="dxa"/>
            </w:tcMar>
            <w:vAlign w:val="center"/>
          </w:tcPr>
          <w:p w14:paraId="1AA42D88" w14:textId="77777777" w:rsidR="00C211C9" w:rsidRDefault="00C211C9">
            <w:pPr>
              <w:rPr>
                <w:b/>
              </w:rPr>
            </w:pPr>
            <w:r>
              <w:rPr>
                <w:b/>
              </w:rPr>
              <w:t>5</w:t>
            </w:r>
          </w:p>
        </w:tc>
      </w:tr>
    </w:tbl>
    <w:p w14:paraId="12DB024F" w14:textId="77777777" w:rsidR="00C211C9" w:rsidRDefault="00C211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8"/>
        <w:gridCol w:w="6974"/>
      </w:tblGrid>
      <w:tr w:rsidR="00C211C9" w14:paraId="6F7102CD" w14:textId="77777777">
        <w:tc>
          <w:tcPr>
            <w:tcW w:w="2868" w:type="dxa"/>
            <w:shd w:val="clear" w:color="auto" w:fill="F3F3F3"/>
            <w:tcMar>
              <w:top w:w="170" w:type="dxa"/>
              <w:bottom w:w="170" w:type="dxa"/>
            </w:tcMar>
          </w:tcPr>
          <w:p w14:paraId="76F45BD9" w14:textId="77777777" w:rsidR="00C211C9" w:rsidRDefault="00C211C9">
            <w:pPr>
              <w:pStyle w:val="StyleBoldBefore6ptAfter6pt"/>
              <w:spacing w:before="0" w:after="0"/>
            </w:pPr>
            <w:r>
              <w:rPr>
                <w:bCs w:val="0"/>
              </w:rPr>
              <w:t>Purpose</w:t>
            </w:r>
          </w:p>
        </w:tc>
        <w:tc>
          <w:tcPr>
            <w:tcW w:w="6974" w:type="dxa"/>
            <w:tcMar>
              <w:top w:w="170" w:type="dxa"/>
              <w:bottom w:w="170" w:type="dxa"/>
            </w:tcMar>
            <w:vAlign w:val="center"/>
          </w:tcPr>
          <w:p w14:paraId="17749B28" w14:textId="77777777" w:rsidR="00C211C9" w:rsidRDefault="00C211C9">
            <w:pPr>
              <w:tabs>
                <w:tab w:val="left" w:pos="1417"/>
              </w:tabs>
              <w:rPr>
                <w:rFonts w:cs="Arial"/>
                <w:spacing w:val="-3"/>
              </w:rPr>
            </w:pPr>
            <w:r>
              <w:rPr>
                <w:rFonts w:cs="Arial"/>
                <w:spacing w:val="-3"/>
              </w:rPr>
              <w:t>People credited with this unit standard are able to: describe basic terminologies and techniques used for word processing; and use basic word processing to produce business or organisational documents.</w:t>
            </w:r>
          </w:p>
        </w:tc>
      </w:tr>
    </w:tbl>
    <w:p w14:paraId="5D85784B" w14:textId="77777777" w:rsidR="00C211C9" w:rsidRDefault="00C211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8"/>
        <w:gridCol w:w="6974"/>
      </w:tblGrid>
      <w:tr w:rsidR="00C211C9" w14:paraId="5FDEF3F7" w14:textId="77777777">
        <w:tc>
          <w:tcPr>
            <w:tcW w:w="2868" w:type="dxa"/>
            <w:shd w:val="clear" w:color="auto" w:fill="F3F3F3"/>
            <w:tcMar>
              <w:top w:w="170" w:type="dxa"/>
              <w:bottom w:w="170" w:type="dxa"/>
            </w:tcMar>
          </w:tcPr>
          <w:p w14:paraId="6464BEF8" w14:textId="77777777" w:rsidR="00C211C9" w:rsidRDefault="00C211C9">
            <w:pPr>
              <w:pStyle w:val="StyleBoldBefore6ptAfter6pt"/>
              <w:spacing w:before="0" w:after="0"/>
              <w:rPr>
                <w:bCs w:val="0"/>
              </w:rPr>
            </w:pPr>
            <w:r>
              <w:rPr>
                <w:bCs w:val="0"/>
              </w:rPr>
              <w:t>Classification</w:t>
            </w:r>
          </w:p>
        </w:tc>
        <w:tc>
          <w:tcPr>
            <w:tcW w:w="6974" w:type="dxa"/>
            <w:tcMar>
              <w:top w:w="170" w:type="dxa"/>
              <w:bottom w:w="170" w:type="dxa"/>
            </w:tcMar>
            <w:vAlign w:val="center"/>
          </w:tcPr>
          <w:p w14:paraId="07FF1540" w14:textId="77777777" w:rsidR="00C211C9" w:rsidRDefault="00C211C9">
            <w:r>
              <w:t>Business Administration &gt; Business Information Processing</w:t>
            </w:r>
          </w:p>
        </w:tc>
      </w:tr>
    </w:tbl>
    <w:p w14:paraId="07424205" w14:textId="77777777" w:rsidR="00C211C9" w:rsidRDefault="00C211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8"/>
        <w:gridCol w:w="6974"/>
      </w:tblGrid>
      <w:tr w:rsidR="00C211C9" w14:paraId="33872224" w14:textId="77777777">
        <w:tc>
          <w:tcPr>
            <w:tcW w:w="2868" w:type="dxa"/>
            <w:shd w:val="clear" w:color="auto" w:fill="F3F3F3"/>
            <w:tcMar>
              <w:top w:w="170" w:type="dxa"/>
              <w:bottom w:w="170" w:type="dxa"/>
            </w:tcMar>
          </w:tcPr>
          <w:p w14:paraId="13EB73E4" w14:textId="77777777" w:rsidR="00C211C9" w:rsidRDefault="00C211C9">
            <w:pPr>
              <w:pStyle w:val="StyleBoldBefore6ptAfter6pt"/>
              <w:spacing w:before="0" w:after="0"/>
              <w:rPr>
                <w:bCs w:val="0"/>
              </w:rPr>
            </w:pPr>
            <w:r>
              <w:rPr>
                <w:bCs w:val="0"/>
              </w:rPr>
              <w:t>Available grade</w:t>
            </w:r>
          </w:p>
        </w:tc>
        <w:tc>
          <w:tcPr>
            <w:tcW w:w="6974" w:type="dxa"/>
            <w:tcMar>
              <w:top w:w="170" w:type="dxa"/>
              <w:bottom w:w="170" w:type="dxa"/>
            </w:tcMar>
          </w:tcPr>
          <w:p w14:paraId="4AC99C89" w14:textId="77777777" w:rsidR="00C211C9" w:rsidRDefault="00C211C9">
            <w:r>
              <w:t>Achieved</w:t>
            </w:r>
          </w:p>
        </w:tc>
      </w:tr>
    </w:tbl>
    <w:p w14:paraId="623587E8" w14:textId="77777777" w:rsidR="00C211C9" w:rsidRDefault="00C211C9"/>
    <w:p w14:paraId="3AABBE67" w14:textId="77777777" w:rsidR="00C211C9" w:rsidRDefault="00C211C9">
      <w:pPr>
        <w:pBdr>
          <w:top w:val="single" w:sz="4" w:space="1" w:color="auto"/>
        </w:pBdr>
        <w:tabs>
          <w:tab w:val="left" w:pos="567"/>
        </w:tabs>
        <w:rPr>
          <w:rFonts w:cs="Arial"/>
          <w:b/>
          <w:bCs/>
          <w:szCs w:val="24"/>
        </w:rPr>
      </w:pPr>
      <w:r>
        <w:rPr>
          <w:rFonts w:cs="Arial"/>
          <w:b/>
          <w:bCs/>
          <w:szCs w:val="24"/>
        </w:rPr>
        <w:t>Explanatory notes</w:t>
      </w:r>
    </w:p>
    <w:p w14:paraId="69B43734" w14:textId="77777777" w:rsidR="00C211C9" w:rsidRDefault="00C211C9">
      <w:pPr>
        <w:tabs>
          <w:tab w:val="left" w:pos="567"/>
          <w:tab w:val="left" w:pos="1134"/>
          <w:tab w:val="left" w:pos="1417"/>
        </w:tabs>
        <w:ind w:left="567" w:hanging="567"/>
        <w:rPr>
          <w:rFonts w:cs="Arial"/>
        </w:rPr>
      </w:pPr>
    </w:p>
    <w:p w14:paraId="41B6B22A" w14:textId="41DF6BC5" w:rsidR="00C211C9" w:rsidRDefault="00C211C9">
      <w:pPr>
        <w:tabs>
          <w:tab w:val="left" w:pos="567"/>
          <w:tab w:val="left" w:pos="1134"/>
          <w:tab w:val="left" w:pos="1417"/>
        </w:tabs>
        <w:ind w:left="567" w:hanging="567"/>
        <w:rPr>
          <w:rFonts w:cs="Arial"/>
          <w:spacing w:val="-3"/>
        </w:rPr>
      </w:pPr>
      <w:r>
        <w:rPr>
          <w:rFonts w:cs="Arial"/>
          <w:spacing w:val="-3"/>
        </w:rPr>
        <w:t>1</w:t>
      </w:r>
      <w:r>
        <w:rPr>
          <w:rFonts w:cs="Arial"/>
          <w:spacing w:val="-3"/>
        </w:rPr>
        <w:tab/>
      </w:r>
      <w:r>
        <w:rPr>
          <w:rFonts w:cs="Arial"/>
        </w:rPr>
        <w:t xml:space="preserve">All activities associated with this unit standard must comply with occupational health and safety guidelines and recommendations in relation to working environment and work practices.  Reference for this unit standard includes </w:t>
      </w:r>
      <w:del w:id="6" w:author="Sharyl" w:date="2011-09-26T15:51:00Z">
        <w:r w:rsidR="00DA1470">
          <w:rPr>
            <w:i/>
          </w:rPr>
          <w:delText>G</w:delText>
        </w:r>
        <w:r w:rsidR="00DA1470" w:rsidRPr="00D04637">
          <w:rPr>
            <w:i/>
          </w:rPr>
          <w:delText>uidelines</w:delText>
        </w:r>
      </w:del>
      <w:ins w:id="7" w:author="Sharyl" w:date="2011-09-26T15:51:00Z">
        <w:r>
          <w:rPr>
            <w:rFonts w:cs="Arial"/>
          </w:rPr>
          <w:t xml:space="preserve">OSH 3211 AFC: 1996 </w:t>
        </w:r>
        <w:r>
          <w:rPr>
            <w:rFonts w:cs="Arial"/>
            <w:i/>
          </w:rPr>
          <w:t>Approved Code of Practice</w:t>
        </w:r>
      </w:ins>
      <w:r>
        <w:rPr>
          <w:rFonts w:cs="Arial"/>
          <w:i/>
        </w:rPr>
        <w:t xml:space="preserve"> for </w:t>
      </w:r>
      <w:del w:id="8" w:author="Sharyl" w:date="2011-09-26T15:51:00Z">
        <w:r w:rsidR="00DA1470">
          <w:rPr>
            <w:i/>
          </w:rPr>
          <w:delText>U</w:delText>
        </w:r>
        <w:r w:rsidR="00DA1470" w:rsidRPr="00D04637">
          <w:rPr>
            <w:i/>
          </w:rPr>
          <w:delText xml:space="preserve">sing </w:delText>
        </w:r>
        <w:r w:rsidR="00DA1470">
          <w:rPr>
            <w:i/>
          </w:rPr>
          <w:delText>C</w:delText>
        </w:r>
        <w:r w:rsidR="00DA1470" w:rsidRPr="00D04637">
          <w:rPr>
            <w:i/>
          </w:rPr>
          <w:delText>omputers</w:delText>
        </w:r>
        <w:r>
          <w:rPr>
            <w:rFonts w:cs="Arial"/>
          </w:rPr>
          <w:delText>.</w:delText>
        </w:r>
      </w:del>
      <w:ins w:id="9" w:author="Sharyl" w:date="2011-09-26T15:51:00Z">
        <w:r>
          <w:rPr>
            <w:rFonts w:cs="Arial"/>
            <w:i/>
          </w:rPr>
          <w:t>the use of Visual Display Units in the Place Of Work</w:t>
        </w:r>
        <w:r>
          <w:rPr>
            <w:rFonts w:cs="Arial"/>
          </w:rPr>
          <w:t xml:space="preserve">. </w:t>
        </w:r>
      </w:ins>
      <w:r>
        <w:rPr>
          <w:rFonts w:cs="Arial"/>
        </w:rPr>
        <w:t xml:space="preserve"> Occupational Safety and Health Service: Department of Labour, available at </w:t>
      </w:r>
      <w:del w:id="10" w:author="Sharyl" w:date="2011-09-26T15:51:00Z">
        <w:r w:rsidR="004D54CD">
          <w:rPr>
            <w:rStyle w:val="Hyperlink"/>
          </w:rPr>
          <w:fldChar w:fldCharType="begin"/>
        </w:r>
        <w:r w:rsidR="004D54CD">
          <w:rPr>
            <w:rStyle w:val="Hyperlink"/>
          </w:rPr>
          <w:delInstrText xml:space="preserve"> HYPERLINK "http://www.osh.dol.govt.nz/order/catalogue/computers.shtml" </w:delInstrText>
        </w:r>
        <w:r w:rsidR="004D54CD">
          <w:rPr>
            <w:rStyle w:val="Hyperlink"/>
          </w:rPr>
          <w:fldChar w:fldCharType="separate"/>
        </w:r>
        <w:r w:rsidR="00DA1470" w:rsidRPr="004D54CD">
          <w:rPr>
            <w:rStyle w:val="Hyperlink"/>
          </w:rPr>
          <w:delText>http://www.osh.dol.govt.nz/order/catalogue/computers.shtml</w:delText>
        </w:r>
        <w:r w:rsidR="004D54CD">
          <w:rPr>
            <w:rStyle w:val="Hyperlink"/>
          </w:rPr>
          <w:fldChar w:fldCharType="end"/>
        </w:r>
      </w:del>
      <w:ins w:id="11" w:author="Sharyl" w:date="2011-09-26T15:51:00Z">
        <w:r>
          <w:rPr>
            <w:rFonts w:cs="Arial"/>
          </w:rPr>
          <w:fldChar w:fldCharType="begin"/>
        </w:r>
        <w:r>
          <w:rPr>
            <w:rFonts w:cs="Arial"/>
          </w:rPr>
          <w:instrText xml:space="preserve"> HYPERLINK "http://www.osh.govt.nz/order/catalogue/pdf/vdu-ac.pdf" </w:instrText>
        </w:r>
        <w:r>
          <w:rPr>
            <w:rFonts w:cs="Arial"/>
          </w:rPr>
          <w:fldChar w:fldCharType="separate"/>
        </w:r>
        <w:r>
          <w:rPr>
            <w:rStyle w:val="Hyperlink"/>
            <w:rFonts w:cs="Arial"/>
          </w:rPr>
          <w:t>http://www.osh.govt.nz/order/catalogue/pdf/vdu-ac.pdf</w:t>
        </w:r>
        <w:r>
          <w:rPr>
            <w:rFonts w:cs="Arial"/>
          </w:rPr>
          <w:fldChar w:fldCharType="end"/>
        </w:r>
      </w:ins>
      <w:r>
        <w:rPr>
          <w:rFonts w:cs="Arial"/>
        </w:rPr>
        <w:t>.</w:t>
      </w:r>
    </w:p>
    <w:p w14:paraId="18DDBACB" w14:textId="77777777" w:rsidR="00C211C9" w:rsidRDefault="00C211C9">
      <w:pPr>
        <w:tabs>
          <w:tab w:val="left" w:pos="567"/>
          <w:tab w:val="left" w:pos="1134"/>
          <w:tab w:val="left" w:pos="1417"/>
        </w:tabs>
        <w:ind w:left="567" w:hanging="567"/>
        <w:rPr>
          <w:rFonts w:cs="Arial"/>
          <w:spacing w:val="-3"/>
        </w:rPr>
      </w:pPr>
    </w:p>
    <w:p w14:paraId="0D53C6CE" w14:textId="77777777" w:rsidR="00C211C9" w:rsidRDefault="00C211C9">
      <w:pPr>
        <w:tabs>
          <w:tab w:val="left" w:pos="567"/>
          <w:tab w:val="left" w:pos="1134"/>
          <w:tab w:val="left" w:pos="1417"/>
        </w:tabs>
        <w:ind w:left="567" w:hanging="567"/>
        <w:rPr>
          <w:rFonts w:cs="Arial"/>
        </w:rPr>
      </w:pPr>
      <w:r>
        <w:rPr>
          <w:rFonts w:cs="Arial"/>
        </w:rPr>
        <w:t>2</w:t>
      </w:r>
      <w:r>
        <w:rPr>
          <w:rFonts w:cs="Arial"/>
        </w:rPr>
        <w:tab/>
        <w:t>Logical structures such as folders must be used to organise and store files according to business or organisational requirements.</w:t>
      </w:r>
    </w:p>
    <w:p w14:paraId="61FE8422" w14:textId="77777777" w:rsidR="00C211C9" w:rsidRDefault="00C211C9">
      <w:pPr>
        <w:tabs>
          <w:tab w:val="left" w:pos="567"/>
        </w:tabs>
        <w:rPr>
          <w:rFonts w:cs="Arial"/>
        </w:rPr>
      </w:pPr>
    </w:p>
    <w:p w14:paraId="7C1FE823" w14:textId="77777777" w:rsidR="00C211C9" w:rsidRDefault="00C211C9" w:rsidP="0086456D">
      <w:pPr>
        <w:pBdr>
          <w:top w:val="single" w:sz="4" w:space="1" w:color="auto"/>
        </w:pBdr>
        <w:tabs>
          <w:tab w:val="left" w:pos="567"/>
        </w:tabs>
        <w:spacing w:before="120"/>
        <w:rPr>
          <w:rFonts w:cs="Arial"/>
          <w:b/>
          <w:bCs/>
          <w:sz w:val="28"/>
        </w:rPr>
      </w:pPr>
      <w:r>
        <w:rPr>
          <w:b/>
          <w:bCs/>
          <w:sz w:val="28"/>
        </w:rPr>
        <w:t>Outcomes and evidence requirement</w:t>
      </w:r>
      <w:r>
        <w:rPr>
          <w:rFonts w:cs="Arial"/>
          <w:b/>
          <w:bCs/>
          <w:sz w:val="28"/>
        </w:rPr>
        <w:t>s</w:t>
      </w:r>
    </w:p>
    <w:p w14:paraId="6F19741C" w14:textId="77777777" w:rsidR="00C211C9" w:rsidRDefault="00C211C9">
      <w:pPr>
        <w:tabs>
          <w:tab w:val="left" w:pos="1134"/>
          <w:tab w:val="left" w:pos="2552"/>
          <w:tab w:val="left" w:pos="7797"/>
        </w:tabs>
        <w:ind w:left="1123" w:hanging="1123"/>
        <w:rPr>
          <w:rFonts w:cs="Arial"/>
          <w:u w:val="single"/>
        </w:rPr>
      </w:pPr>
    </w:p>
    <w:p w14:paraId="3E883781" w14:textId="77777777" w:rsidR="00C211C9" w:rsidRDefault="00C211C9">
      <w:pPr>
        <w:tabs>
          <w:tab w:val="left" w:pos="1134"/>
          <w:tab w:val="left" w:pos="2552"/>
          <w:tab w:val="left" w:pos="7797"/>
        </w:tabs>
        <w:ind w:left="1123" w:hanging="1123"/>
        <w:rPr>
          <w:rFonts w:cs="Arial"/>
          <w:b/>
        </w:rPr>
      </w:pPr>
      <w:r>
        <w:rPr>
          <w:rFonts w:cs="Arial"/>
          <w:b/>
        </w:rPr>
        <w:t>Outcome 1</w:t>
      </w:r>
    </w:p>
    <w:p w14:paraId="0AC627E8" w14:textId="77777777" w:rsidR="00C211C9" w:rsidRDefault="00C211C9">
      <w:pPr>
        <w:tabs>
          <w:tab w:val="left" w:pos="1134"/>
          <w:tab w:val="left" w:pos="2552"/>
          <w:tab w:val="left" w:pos="7797"/>
        </w:tabs>
        <w:ind w:left="1123" w:hanging="1123"/>
        <w:rPr>
          <w:rFonts w:cs="Arial"/>
        </w:rPr>
      </w:pPr>
    </w:p>
    <w:p w14:paraId="6EF5B32A" w14:textId="77777777" w:rsidR="00C211C9" w:rsidRDefault="00C211C9">
      <w:pPr>
        <w:tabs>
          <w:tab w:val="left" w:pos="0"/>
          <w:tab w:val="left" w:pos="1134"/>
          <w:tab w:val="left" w:pos="2551"/>
          <w:tab w:val="left" w:pos="7797"/>
          <w:tab w:val="left" w:pos="7920"/>
        </w:tabs>
        <w:rPr>
          <w:rFonts w:cs="Arial"/>
          <w:spacing w:val="-3"/>
        </w:rPr>
      </w:pPr>
      <w:r>
        <w:rPr>
          <w:rFonts w:cs="Arial"/>
          <w:spacing w:val="-3"/>
        </w:rPr>
        <w:t>Describe basic terminology and techniques used for word processing.</w:t>
      </w:r>
    </w:p>
    <w:p w14:paraId="62E741D3" w14:textId="77777777" w:rsidR="00C211C9" w:rsidRDefault="00C211C9">
      <w:pPr>
        <w:tabs>
          <w:tab w:val="left" w:pos="0"/>
          <w:tab w:val="left" w:pos="1134"/>
          <w:tab w:val="left" w:pos="2551"/>
          <w:tab w:val="left" w:pos="7797"/>
          <w:tab w:val="left" w:pos="7920"/>
        </w:tabs>
        <w:ind w:left="1123" w:hanging="1123"/>
        <w:rPr>
          <w:rFonts w:cs="Arial"/>
          <w:b/>
          <w:spacing w:val="-3"/>
          <w:u w:val="single"/>
        </w:rPr>
      </w:pPr>
    </w:p>
    <w:p w14:paraId="5CD52753" w14:textId="77777777" w:rsidR="00C211C9" w:rsidRDefault="00C211C9">
      <w:pPr>
        <w:tabs>
          <w:tab w:val="left" w:pos="0"/>
          <w:tab w:val="left" w:pos="1134"/>
          <w:tab w:val="left" w:pos="2551"/>
          <w:tab w:val="left" w:pos="7797"/>
          <w:tab w:val="left" w:pos="7920"/>
        </w:tabs>
        <w:ind w:left="1123" w:hanging="1123"/>
        <w:rPr>
          <w:rFonts w:cs="Arial"/>
          <w:b/>
          <w:spacing w:val="-3"/>
        </w:rPr>
      </w:pPr>
      <w:r>
        <w:rPr>
          <w:rFonts w:cs="Arial"/>
          <w:b/>
          <w:spacing w:val="-3"/>
        </w:rPr>
        <w:t>Evidence requirements</w:t>
      </w:r>
    </w:p>
    <w:p w14:paraId="785275AA" w14:textId="77777777" w:rsidR="00C211C9" w:rsidRDefault="00C211C9">
      <w:pPr>
        <w:tabs>
          <w:tab w:val="left" w:pos="0"/>
          <w:tab w:val="left" w:pos="1134"/>
          <w:tab w:val="left" w:pos="2551"/>
          <w:tab w:val="left" w:pos="7797"/>
          <w:tab w:val="left" w:pos="7920"/>
        </w:tabs>
        <w:suppressAutoHyphens/>
        <w:ind w:left="1123" w:hanging="1123"/>
        <w:rPr>
          <w:rFonts w:cs="Arial"/>
          <w:spacing w:val="-3"/>
        </w:rPr>
      </w:pPr>
    </w:p>
    <w:p w14:paraId="0E78E4C9" w14:textId="33362E12" w:rsidR="00C211C9" w:rsidRDefault="00C211C9">
      <w:pPr>
        <w:tabs>
          <w:tab w:val="left" w:pos="0"/>
          <w:tab w:val="left" w:pos="1134"/>
          <w:tab w:val="left" w:pos="2551"/>
          <w:tab w:val="left" w:pos="7797"/>
          <w:tab w:val="left" w:pos="7920"/>
        </w:tabs>
        <w:suppressAutoHyphens/>
        <w:ind w:left="1134" w:hanging="1134"/>
        <w:rPr>
          <w:rFonts w:cs="Arial"/>
          <w:spacing w:val="-3"/>
        </w:rPr>
      </w:pPr>
      <w:r>
        <w:rPr>
          <w:rFonts w:cs="Arial"/>
          <w:spacing w:val="-3"/>
        </w:rPr>
        <w:t>1.1</w:t>
      </w:r>
      <w:r>
        <w:rPr>
          <w:rFonts w:cs="Arial"/>
          <w:spacing w:val="-3"/>
        </w:rPr>
        <w:tab/>
        <w:t xml:space="preserve">Basic terminology used for word processing </w:t>
      </w:r>
      <w:del w:id="12" w:author="Sharyl" w:date="2011-09-26T15:51:00Z">
        <w:r w:rsidR="00D27A4F">
          <w:rPr>
            <w:rFonts w:cs="Arial"/>
            <w:spacing w:val="-3"/>
          </w:rPr>
          <w:delText>is</w:delText>
        </w:r>
      </w:del>
      <w:ins w:id="13" w:author="Sharyl" w:date="2011-09-26T15:51:00Z">
        <w:r>
          <w:rPr>
            <w:rFonts w:cs="Arial"/>
            <w:spacing w:val="-3"/>
          </w:rPr>
          <w:t>are</w:t>
        </w:r>
      </w:ins>
      <w:r>
        <w:rPr>
          <w:rFonts w:cs="Arial"/>
          <w:spacing w:val="-3"/>
        </w:rPr>
        <w:t xml:space="preserve"> described in terms of function and use.</w:t>
      </w:r>
    </w:p>
    <w:p w14:paraId="4EEDA765" w14:textId="77777777" w:rsidR="00C211C9" w:rsidRDefault="00C211C9">
      <w:pPr>
        <w:tabs>
          <w:tab w:val="left" w:pos="0"/>
          <w:tab w:val="left" w:pos="1134"/>
          <w:tab w:val="left" w:pos="2551"/>
          <w:tab w:val="left" w:pos="7797"/>
          <w:tab w:val="left" w:pos="7920"/>
        </w:tabs>
        <w:suppressAutoHyphens/>
        <w:ind w:left="1123" w:hanging="1123"/>
        <w:rPr>
          <w:rFonts w:cs="Arial"/>
          <w:spacing w:val="-3"/>
        </w:rPr>
      </w:pPr>
    </w:p>
    <w:p w14:paraId="0E3BA643" w14:textId="4720285E" w:rsidR="00C211C9" w:rsidRDefault="00C211C9">
      <w:pPr>
        <w:tabs>
          <w:tab w:val="left" w:pos="0"/>
          <w:tab w:val="left" w:pos="2520"/>
          <w:tab w:val="left" w:pos="2551"/>
          <w:tab w:val="left" w:pos="7797"/>
          <w:tab w:val="left" w:pos="7920"/>
        </w:tabs>
        <w:suppressAutoHyphens/>
        <w:ind w:left="2552" w:hanging="1418"/>
        <w:rPr>
          <w:rFonts w:cs="Arial"/>
          <w:spacing w:val="-3"/>
        </w:rPr>
      </w:pPr>
      <w:r>
        <w:rPr>
          <w:rFonts w:cs="Arial"/>
          <w:spacing w:val="-3"/>
        </w:rPr>
        <w:t>Range</w:t>
      </w:r>
      <w:r>
        <w:rPr>
          <w:rFonts w:cs="Arial"/>
          <w:spacing w:val="-3"/>
        </w:rPr>
        <w:tab/>
        <w:t xml:space="preserve">basic </w:t>
      </w:r>
      <w:del w:id="14" w:author="Sharyl" w:date="2011-09-26T15:51:00Z">
        <w:r w:rsidR="00D27A4F">
          <w:rPr>
            <w:rFonts w:cs="Arial"/>
            <w:spacing w:val="-3"/>
          </w:rPr>
          <w:delText xml:space="preserve">terminology </w:delText>
        </w:r>
        <w:r>
          <w:rPr>
            <w:rFonts w:cs="Arial"/>
            <w:spacing w:val="-3"/>
          </w:rPr>
          <w:delText>include</w:delText>
        </w:r>
        <w:r w:rsidR="00D27A4F">
          <w:rPr>
            <w:rFonts w:cs="Arial"/>
            <w:spacing w:val="-3"/>
          </w:rPr>
          <w:delText>s</w:delText>
        </w:r>
      </w:del>
      <w:ins w:id="15" w:author="Sharyl" w:date="2011-09-26T15:51:00Z">
        <w:r>
          <w:rPr>
            <w:rFonts w:cs="Arial"/>
            <w:spacing w:val="-3"/>
          </w:rPr>
          <w:t>terminologies include</w:t>
        </w:r>
      </w:ins>
      <w:r>
        <w:rPr>
          <w:rFonts w:cs="Arial"/>
          <w:spacing w:val="-3"/>
        </w:rPr>
        <w:t xml:space="preserve"> but </w:t>
      </w:r>
      <w:del w:id="16" w:author="Sharyl" w:date="2011-09-26T15:51:00Z">
        <w:r w:rsidR="00D27A4F">
          <w:rPr>
            <w:rFonts w:cs="Arial"/>
            <w:spacing w:val="-3"/>
          </w:rPr>
          <w:delText>is</w:delText>
        </w:r>
      </w:del>
      <w:ins w:id="17" w:author="Sharyl" w:date="2011-09-26T15:51:00Z">
        <w:r>
          <w:rPr>
            <w:rFonts w:cs="Arial"/>
            <w:spacing w:val="-3"/>
          </w:rPr>
          <w:t>are</w:t>
        </w:r>
      </w:ins>
      <w:r>
        <w:rPr>
          <w:rFonts w:cs="Arial"/>
          <w:spacing w:val="-3"/>
        </w:rPr>
        <w:t xml:space="preserve"> not limited to – </w:t>
      </w:r>
      <w:r>
        <w:rPr>
          <w:rFonts w:cs="Arial"/>
        </w:rPr>
        <w:t>document creation, naming, storing, retrieval, editing, formatting, previewing, printing</w:t>
      </w:r>
      <w:r>
        <w:rPr>
          <w:rFonts w:cs="Arial"/>
          <w:spacing w:val="-3"/>
        </w:rPr>
        <w:t>.</w:t>
      </w:r>
    </w:p>
    <w:p w14:paraId="21660047" w14:textId="77777777" w:rsidR="00C211C9" w:rsidRDefault="00C211C9">
      <w:pPr>
        <w:tabs>
          <w:tab w:val="left" w:pos="567"/>
          <w:tab w:val="left" w:pos="1134"/>
          <w:tab w:val="left" w:pos="1417"/>
        </w:tabs>
        <w:ind w:left="567" w:hanging="567"/>
        <w:rPr>
          <w:rFonts w:cs="Arial"/>
          <w:spacing w:val="-3"/>
        </w:rPr>
      </w:pPr>
    </w:p>
    <w:p w14:paraId="61257683" w14:textId="77777777" w:rsidR="00C211C9" w:rsidRDefault="00C211C9">
      <w:pPr>
        <w:keepNext/>
        <w:keepLines/>
        <w:tabs>
          <w:tab w:val="left" w:pos="0"/>
          <w:tab w:val="left" w:pos="1134"/>
          <w:tab w:val="left" w:pos="2551"/>
          <w:tab w:val="left" w:pos="7797"/>
          <w:tab w:val="left" w:pos="7920"/>
        </w:tabs>
        <w:ind w:left="1134" w:hanging="1134"/>
        <w:rPr>
          <w:rFonts w:cs="Arial"/>
          <w:spacing w:val="-3"/>
        </w:rPr>
      </w:pPr>
      <w:r>
        <w:rPr>
          <w:rFonts w:cs="Arial"/>
          <w:spacing w:val="-3"/>
        </w:rPr>
        <w:t>1.2</w:t>
      </w:r>
      <w:r>
        <w:rPr>
          <w:rFonts w:cs="Arial"/>
          <w:spacing w:val="-3"/>
        </w:rPr>
        <w:tab/>
        <w:t>Basic techniques used for word processing are described in terms of their function.</w:t>
      </w:r>
    </w:p>
    <w:p w14:paraId="75406DCE" w14:textId="77777777" w:rsidR="00C211C9" w:rsidRDefault="00C211C9">
      <w:pPr>
        <w:keepNext/>
        <w:keepLines/>
        <w:tabs>
          <w:tab w:val="left" w:pos="567"/>
          <w:tab w:val="left" w:pos="1134"/>
          <w:tab w:val="left" w:pos="1417"/>
        </w:tabs>
        <w:ind w:left="567" w:hanging="567"/>
        <w:rPr>
          <w:rFonts w:cs="Arial"/>
          <w:spacing w:val="-3"/>
        </w:rPr>
      </w:pPr>
    </w:p>
    <w:p w14:paraId="43C17F75" w14:textId="37B9676E" w:rsidR="00C211C9" w:rsidRDefault="00C211C9">
      <w:pPr>
        <w:keepNext/>
        <w:keepLines/>
        <w:tabs>
          <w:tab w:val="left" w:pos="1417"/>
          <w:tab w:val="left" w:pos="2880"/>
        </w:tabs>
        <w:ind w:left="2552" w:hanging="1418"/>
        <w:rPr>
          <w:rFonts w:cs="Arial"/>
        </w:rPr>
      </w:pPr>
      <w:r>
        <w:rPr>
          <w:rFonts w:cs="Arial"/>
          <w:spacing w:val="-3"/>
        </w:rPr>
        <w:t>Range</w:t>
      </w:r>
      <w:r>
        <w:rPr>
          <w:rFonts w:cs="Arial"/>
          <w:spacing w:val="-3"/>
        </w:rPr>
        <w:tab/>
        <w:t xml:space="preserve">basic techniques include but are not limited to – keyboard </w:t>
      </w:r>
      <w:ins w:id="18" w:author="Sharyl" w:date="2011-09-26T15:51:00Z">
        <w:r>
          <w:rPr>
            <w:rFonts w:cs="Arial"/>
            <w:spacing w:val="-3"/>
          </w:rPr>
          <w:t xml:space="preserve">and mouse option </w:t>
        </w:r>
      </w:ins>
      <w:r>
        <w:rPr>
          <w:rFonts w:cs="Arial"/>
          <w:spacing w:val="-3"/>
        </w:rPr>
        <w:t>shortcuts</w:t>
      </w:r>
      <w:del w:id="19" w:author="Sharyl" w:date="2011-09-26T15:51:00Z">
        <w:r w:rsidR="00941825" w:rsidRPr="00195963">
          <w:rPr>
            <w:rFonts w:cs="Arial"/>
            <w:spacing w:val="-3"/>
          </w:rPr>
          <w:delText>,</w:delText>
        </w:r>
        <w:r w:rsidR="00CA29FE" w:rsidRPr="00195963">
          <w:rPr>
            <w:rFonts w:cs="Arial"/>
            <w:spacing w:val="-3"/>
          </w:rPr>
          <w:delText xml:space="preserve"> </w:delText>
        </w:r>
        <w:r w:rsidR="00941825" w:rsidRPr="00195963">
          <w:rPr>
            <w:rFonts w:cs="Arial"/>
            <w:spacing w:val="-3"/>
          </w:rPr>
          <w:delText xml:space="preserve">use of </w:delText>
        </w:r>
        <w:r w:rsidRPr="00195963">
          <w:rPr>
            <w:rFonts w:cs="Arial"/>
            <w:spacing w:val="-3"/>
          </w:rPr>
          <w:delText>mouse</w:delText>
        </w:r>
      </w:del>
      <w:r>
        <w:rPr>
          <w:rFonts w:cs="Arial"/>
          <w:spacing w:val="-3"/>
        </w:rPr>
        <w:t xml:space="preserve">; </w:t>
      </w:r>
      <w:r>
        <w:rPr>
          <w:rFonts w:cs="Arial"/>
        </w:rPr>
        <w:t>customising formats; manipulating text in accordance with the system requirements.</w:t>
      </w:r>
    </w:p>
    <w:p w14:paraId="71437CA6" w14:textId="77777777" w:rsidR="00C211C9" w:rsidRDefault="00C211C9">
      <w:pPr>
        <w:tabs>
          <w:tab w:val="left" w:pos="0"/>
          <w:tab w:val="left" w:pos="1134"/>
          <w:tab w:val="left" w:pos="2551"/>
          <w:tab w:val="left" w:pos="7797"/>
          <w:tab w:val="left" w:pos="7920"/>
        </w:tabs>
        <w:suppressAutoHyphens/>
        <w:ind w:left="1123" w:hanging="1123"/>
        <w:rPr>
          <w:rFonts w:cs="Arial"/>
          <w:spacing w:val="-3"/>
        </w:rPr>
      </w:pPr>
    </w:p>
    <w:p w14:paraId="4511E1A4" w14:textId="77777777" w:rsidR="00C211C9" w:rsidRDefault="00C211C9">
      <w:pPr>
        <w:tabs>
          <w:tab w:val="left" w:pos="0"/>
          <w:tab w:val="left" w:pos="1134"/>
          <w:tab w:val="left" w:pos="2551"/>
          <w:tab w:val="left" w:pos="7797"/>
          <w:tab w:val="left" w:pos="7920"/>
        </w:tabs>
        <w:suppressAutoHyphens/>
        <w:ind w:left="1123" w:hanging="1123"/>
        <w:rPr>
          <w:rFonts w:cs="Arial"/>
          <w:b/>
          <w:spacing w:val="-3"/>
        </w:rPr>
      </w:pPr>
      <w:r>
        <w:rPr>
          <w:rFonts w:cs="Arial"/>
          <w:b/>
          <w:spacing w:val="-3"/>
        </w:rPr>
        <w:t>Outcome 2</w:t>
      </w:r>
    </w:p>
    <w:p w14:paraId="5A0A3BCD" w14:textId="77777777" w:rsidR="00C211C9" w:rsidRDefault="00C211C9">
      <w:pPr>
        <w:tabs>
          <w:tab w:val="left" w:pos="0"/>
          <w:tab w:val="left" w:pos="1134"/>
          <w:tab w:val="left" w:pos="2551"/>
          <w:tab w:val="left" w:pos="7797"/>
          <w:tab w:val="left" w:pos="7920"/>
        </w:tabs>
        <w:suppressAutoHyphens/>
        <w:ind w:left="1123" w:hanging="1123"/>
        <w:rPr>
          <w:rFonts w:cs="Arial"/>
          <w:spacing w:val="-3"/>
        </w:rPr>
      </w:pPr>
    </w:p>
    <w:p w14:paraId="55A4FE8A" w14:textId="77777777" w:rsidR="00C211C9" w:rsidRDefault="00C211C9">
      <w:pPr>
        <w:tabs>
          <w:tab w:val="left" w:pos="0"/>
          <w:tab w:val="left" w:pos="1134"/>
          <w:tab w:val="left" w:pos="2551"/>
          <w:tab w:val="left" w:pos="7797"/>
          <w:tab w:val="left" w:pos="7920"/>
        </w:tabs>
        <w:suppressAutoHyphens/>
        <w:rPr>
          <w:rFonts w:cs="Arial"/>
          <w:spacing w:val="-3"/>
        </w:rPr>
      </w:pPr>
      <w:r>
        <w:rPr>
          <w:rFonts w:cs="Arial"/>
          <w:spacing w:val="-3"/>
        </w:rPr>
        <w:t>Use basic word processing to produce business or organisational documents.</w:t>
      </w:r>
    </w:p>
    <w:p w14:paraId="35C5D085" w14:textId="77777777" w:rsidR="00C211C9" w:rsidRDefault="00C211C9">
      <w:pPr>
        <w:tabs>
          <w:tab w:val="left" w:pos="0"/>
          <w:tab w:val="left" w:pos="1134"/>
          <w:tab w:val="left" w:pos="2551"/>
          <w:tab w:val="left" w:pos="7797"/>
          <w:tab w:val="left" w:pos="7920"/>
        </w:tabs>
        <w:suppressAutoHyphens/>
        <w:ind w:left="1123" w:hanging="1123"/>
        <w:rPr>
          <w:rFonts w:cs="Arial"/>
          <w:b/>
          <w:bCs/>
          <w:spacing w:val="-3"/>
          <w:u w:val="single"/>
        </w:rPr>
      </w:pPr>
    </w:p>
    <w:p w14:paraId="00DD56BC" w14:textId="77777777" w:rsidR="00C211C9" w:rsidRDefault="00C211C9">
      <w:pPr>
        <w:tabs>
          <w:tab w:val="left" w:pos="0"/>
          <w:tab w:val="left" w:pos="1134"/>
          <w:tab w:val="left" w:pos="2551"/>
          <w:tab w:val="left" w:pos="7797"/>
          <w:tab w:val="left" w:pos="7920"/>
        </w:tabs>
        <w:suppressAutoHyphens/>
        <w:ind w:left="1123" w:hanging="1123"/>
        <w:rPr>
          <w:rFonts w:cs="Arial"/>
          <w:b/>
          <w:spacing w:val="-3"/>
        </w:rPr>
        <w:pPrChange w:id="20" w:author="Sharyl" w:date="2011-09-26T15:51:00Z">
          <w:pPr>
            <w:tabs>
              <w:tab w:val="left" w:pos="0"/>
              <w:tab w:val="left" w:pos="1134"/>
              <w:tab w:val="left" w:pos="2551"/>
            </w:tabs>
            <w:suppressAutoHyphens/>
            <w:ind w:left="1123" w:hanging="1123"/>
          </w:pPr>
        </w:pPrChange>
      </w:pPr>
      <w:r>
        <w:rPr>
          <w:rFonts w:cs="Arial"/>
          <w:b/>
          <w:bCs/>
          <w:spacing w:val="-3"/>
        </w:rPr>
        <w:t>Evidence requirements</w:t>
      </w:r>
    </w:p>
    <w:p w14:paraId="46552AA9" w14:textId="77777777" w:rsidR="00C211C9" w:rsidRDefault="00C211C9">
      <w:pPr>
        <w:tabs>
          <w:tab w:val="left" w:pos="0"/>
          <w:tab w:val="left" w:pos="1134"/>
          <w:tab w:val="left" w:pos="2551"/>
          <w:tab w:val="left" w:pos="7797"/>
          <w:tab w:val="left" w:pos="7920"/>
        </w:tabs>
        <w:suppressAutoHyphens/>
        <w:ind w:left="1123" w:hanging="1123"/>
        <w:rPr>
          <w:rFonts w:cs="Arial"/>
          <w:spacing w:val="-3"/>
        </w:rPr>
      </w:pPr>
    </w:p>
    <w:p w14:paraId="5EC1B329" w14:textId="77777777" w:rsidR="00D150DF" w:rsidRPr="00195963" w:rsidRDefault="00C211C9" w:rsidP="00D150DF">
      <w:pPr>
        <w:tabs>
          <w:tab w:val="left" w:pos="0"/>
          <w:tab w:val="left" w:pos="1134"/>
          <w:tab w:val="left" w:pos="2551"/>
          <w:tab w:val="left" w:pos="7797"/>
          <w:tab w:val="left" w:pos="7920"/>
        </w:tabs>
        <w:suppressAutoHyphens/>
        <w:ind w:left="1123" w:hanging="1123"/>
        <w:rPr>
          <w:del w:id="21" w:author="Sharyl" w:date="2011-09-26T15:51:00Z"/>
          <w:rFonts w:cs="Arial"/>
          <w:spacing w:val="-3"/>
        </w:rPr>
      </w:pPr>
      <w:r>
        <w:rPr>
          <w:rFonts w:cs="Arial"/>
          <w:spacing w:val="-3"/>
        </w:rPr>
        <w:t>2.1</w:t>
      </w:r>
      <w:r>
        <w:rPr>
          <w:rFonts w:cs="Arial"/>
          <w:spacing w:val="-3"/>
        </w:rPr>
        <w:tab/>
      </w:r>
      <w:del w:id="22" w:author="Sharyl" w:date="2011-09-26T15:51:00Z">
        <w:r w:rsidR="00941825" w:rsidRPr="00195963">
          <w:rPr>
            <w:rFonts w:cs="Arial"/>
            <w:spacing w:val="-3"/>
          </w:rPr>
          <w:delText>Use of k</w:delText>
        </w:r>
        <w:r w:rsidR="00D150DF" w:rsidRPr="00195963">
          <w:rPr>
            <w:rFonts w:cs="Arial"/>
            <w:spacing w:val="-3"/>
          </w:rPr>
          <w:delText xml:space="preserve">eyboard shortcuts and mouse </w:delText>
        </w:r>
        <w:r w:rsidR="00941825" w:rsidRPr="00195963">
          <w:rPr>
            <w:rFonts w:cs="Arial"/>
            <w:spacing w:val="-3"/>
          </w:rPr>
          <w:delText>is</w:delText>
        </w:r>
        <w:r w:rsidR="00D150DF" w:rsidRPr="00195963">
          <w:rPr>
            <w:rFonts w:cs="Arial"/>
            <w:spacing w:val="-3"/>
          </w:rPr>
          <w:delText xml:space="preserve"> in accordance with program</w:delText>
        </w:r>
        <w:r w:rsidR="00730083" w:rsidRPr="00195963">
          <w:rPr>
            <w:rFonts w:cs="Arial"/>
            <w:spacing w:val="-3"/>
          </w:rPr>
          <w:delText xml:space="preserve"> features and requirements.</w:delText>
        </w:r>
      </w:del>
    </w:p>
    <w:p w14:paraId="480321AE" w14:textId="77777777" w:rsidR="00D150DF" w:rsidRPr="00195963" w:rsidRDefault="00D150DF" w:rsidP="00D150DF">
      <w:pPr>
        <w:tabs>
          <w:tab w:val="left" w:pos="0"/>
          <w:tab w:val="left" w:pos="1134"/>
          <w:tab w:val="left" w:pos="2551"/>
        </w:tabs>
        <w:ind w:left="1123" w:hanging="1123"/>
        <w:rPr>
          <w:del w:id="23" w:author="Sharyl" w:date="2011-09-26T15:51:00Z"/>
          <w:rFonts w:cs="Arial"/>
          <w:spacing w:val="-3"/>
        </w:rPr>
      </w:pPr>
    </w:p>
    <w:p w14:paraId="3B2FFEBB" w14:textId="77777777" w:rsidR="00D150DF" w:rsidRPr="00195963" w:rsidRDefault="00D150DF" w:rsidP="00D150DF">
      <w:pPr>
        <w:tabs>
          <w:tab w:val="left" w:pos="0"/>
          <w:tab w:val="left" w:pos="1134"/>
          <w:tab w:val="left" w:pos="2551"/>
        </w:tabs>
        <w:ind w:left="2551" w:hanging="1417"/>
        <w:rPr>
          <w:del w:id="24" w:author="Sharyl" w:date="2011-09-26T15:51:00Z"/>
          <w:rFonts w:cs="Arial"/>
          <w:spacing w:val="-3"/>
        </w:rPr>
      </w:pPr>
      <w:del w:id="25" w:author="Sharyl" w:date="2011-09-26T15:51:00Z">
        <w:r w:rsidRPr="00195963">
          <w:rPr>
            <w:rFonts w:cs="Arial"/>
            <w:spacing w:val="-3"/>
          </w:rPr>
          <w:delText>Range</w:delText>
        </w:r>
        <w:r w:rsidRPr="00195963">
          <w:rPr>
            <w:rFonts w:cs="Arial"/>
            <w:spacing w:val="-3"/>
          </w:rPr>
          <w:tab/>
          <w:delText xml:space="preserve">evidence of six keyboard shortcuts and three </w:delText>
        </w:r>
        <w:r w:rsidR="00941825" w:rsidRPr="00195963">
          <w:rPr>
            <w:rFonts w:cs="Arial"/>
            <w:spacing w:val="-3"/>
          </w:rPr>
          <w:delText xml:space="preserve">uses of </w:delText>
        </w:r>
        <w:r w:rsidR="00D27A4F">
          <w:rPr>
            <w:rFonts w:cs="Arial"/>
            <w:spacing w:val="-3"/>
          </w:rPr>
          <w:delText xml:space="preserve">a </w:delText>
        </w:r>
        <w:r w:rsidRPr="00195963">
          <w:rPr>
            <w:rFonts w:cs="Arial"/>
            <w:spacing w:val="-3"/>
          </w:rPr>
          <w:delText xml:space="preserve">mouse </w:delText>
        </w:r>
        <w:r w:rsidR="0037472B" w:rsidRPr="00195963">
          <w:rPr>
            <w:rFonts w:cs="Arial"/>
            <w:spacing w:val="-3"/>
          </w:rPr>
          <w:delText>is</w:delText>
        </w:r>
        <w:r w:rsidRPr="00195963">
          <w:rPr>
            <w:rFonts w:cs="Arial"/>
            <w:spacing w:val="-3"/>
          </w:rPr>
          <w:delText xml:space="preserve"> required.</w:delText>
        </w:r>
      </w:del>
    </w:p>
    <w:p w14:paraId="3B4C22B3" w14:textId="77777777" w:rsidR="00D150DF" w:rsidRPr="00195963" w:rsidRDefault="00D150DF">
      <w:pPr>
        <w:tabs>
          <w:tab w:val="left" w:pos="0"/>
          <w:tab w:val="left" w:pos="1134"/>
          <w:tab w:val="left" w:pos="2551"/>
          <w:tab w:val="left" w:pos="7797"/>
          <w:tab w:val="left" w:pos="7920"/>
        </w:tabs>
        <w:suppressAutoHyphens/>
        <w:ind w:left="1123" w:hanging="1123"/>
        <w:rPr>
          <w:del w:id="26" w:author="Sharyl" w:date="2011-09-26T15:51:00Z"/>
          <w:rFonts w:cs="Arial"/>
          <w:spacing w:val="-3"/>
        </w:rPr>
      </w:pPr>
    </w:p>
    <w:p w14:paraId="4C52705C" w14:textId="5F25D027" w:rsidR="00C211C9" w:rsidRDefault="00C211C9">
      <w:pPr>
        <w:tabs>
          <w:tab w:val="left" w:pos="0"/>
          <w:tab w:val="left" w:pos="1134"/>
          <w:tab w:val="left" w:pos="2551"/>
          <w:tab w:val="left" w:pos="7797"/>
          <w:tab w:val="left" w:pos="7920"/>
        </w:tabs>
        <w:suppressAutoHyphens/>
        <w:ind w:left="1134" w:hanging="1134"/>
        <w:rPr>
          <w:rFonts w:cs="Arial"/>
          <w:spacing w:val="-3"/>
        </w:rPr>
      </w:pPr>
      <w:del w:id="27" w:author="Sharyl" w:date="2011-09-26T15:51:00Z">
        <w:r w:rsidRPr="00195963">
          <w:rPr>
            <w:rFonts w:cs="Arial"/>
            <w:spacing w:val="-3"/>
          </w:rPr>
          <w:delText>2.</w:delText>
        </w:r>
        <w:r w:rsidR="00730083" w:rsidRPr="00195963">
          <w:rPr>
            <w:rFonts w:cs="Arial"/>
            <w:spacing w:val="-3"/>
          </w:rPr>
          <w:delText>2</w:delText>
        </w:r>
        <w:r w:rsidRPr="00195963">
          <w:rPr>
            <w:rFonts w:cs="Arial"/>
            <w:spacing w:val="-3"/>
          </w:rPr>
          <w:tab/>
        </w:r>
      </w:del>
      <w:r>
        <w:rPr>
          <w:rFonts w:cs="Arial"/>
          <w:spacing w:val="-3"/>
        </w:rPr>
        <w:t xml:space="preserve">Documents are </w:t>
      </w:r>
      <w:del w:id="28" w:author="Sharyl" w:date="2011-09-26T15:51:00Z">
        <w:r w:rsidR="00CA29FE" w:rsidRPr="00195963">
          <w:rPr>
            <w:rFonts w:cs="Arial"/>
            <w:spacing w:val="-3"/>
          </w:rPr>
          <w:delText>produced</w:delText>
        </w:r>
      </w:del>
      <w:ins w:id="29" w:author="Sharyl" w:date="2011-09-26T15:51:00Z">
        <w:r>
          <w:rPr>
            <w:rFonts w:cs="Arial"/>
            <w:spacing w:val="-3"/>
          </w:rPr>
          <w:t>created</w:t>
        </w:r>
      </w:ins>
      <w:r>
        <w:rPr>
          <w:rFonts w:cs="Arial"/>
          <w:spacing w:val="-3"/>
        </w:rPr>
        <w:t xml:space="preserve">, formatted, manipulated, saved and printed in accordance with information provided, </w:t>
      </w:r>
      <w:del w:id="30" w:author="Sharyl" w:date="2011-09-26T15:51:00Z">
        <w:r w:rsidR="003755D7">
          <w:rPr>
            <w:rFonts w:cs="Arial"/>
            <w:spacing w:val="-3"/>
          </w:rPr>
          <w:delText>and</w:delText>
        </w:r>
        <w:r>
          <w:rPr>
            <w:rFonts w:cs="Arial"/>
            <w:spacing w:val="-3"/>
          </w:rPr>
          <w:delText xml:space="preserve"> </w:delText>
        </w:r>
      </w:del>
      <w:r>
        <w:rPr>
          <w:rFonts w:cs="Arial"/>
          <w:spacing w:val="-3"/>
        </w:rPr>
        <w:t>output required</w:t>
      </w:r>
      <w:ins w:id="31" w:author="Sharyl" w:date="2011-09-26T15:51:00Z">
        <w:r>
          <w:rPr>
            <w:rFonts w:cs="Arial"/>
            <w:spacing w:val="-3"/>
          </w:rPr>
          <w:t>, and program features and requirements</w:t>
        </w:r>
      </w:ins>
      <w:r>
        <w:rPr>
          <w:rFonts w:cs="Arial"/>
          <w:spacing w:val="-3"/>
        </w:rPr>
        <w:t>.</w:t>
      </w:r>
    </w:p>
    <w:p w14:paraId="11AD4BFF" w14:textId="77777777" w:rsidR="00C211C9" w:rsidRDefault="00C211C9">
      <w:pPr>
        <w:tabs>
          <w:tab w:val="left" w:pos="0"/>
          <w:tab w:val="left" w:pos="1134"/>
          <w:tab w:val="left" w:pos="2551"/>
        </w:tabs>
        <w:ind w:left="1123" w:hanging="1123"/>
        <w:rPr>
          <w:rFonts w:cs="Arial"/>
          <w:spacing w:val="-3"/>
        </w:rPr>
      </w:pPr>
    </w:p>
    <w:p w14:paraId="40492F8E" w14:textId="08CE7E05" w:rsidR="00C211C9" w:rsidRDefault="00C211C9">
      <w:pPr>
        <w:tabs>
          <w:tab w:val="left" w:pos="0"/>
          <w:tab w:val="left" w:pos="1134"/>
          <w:tab w:val="left" w:pos="2551"/>
        </w:tabs>
        <w:ind w:left="2551" w:hanging="1417"/>
        <w:rPr>
          <w:ins w:id="32" w:author="Sharyl" w:date="2011-09-26T15:51:00Z"/>
          <w:rFonts w:cs="Arial"/>
          <w:spacing w:val="-3"/>
        </w:rPr>
      </w:pPr>
      <w:r>
        <w:rPr>
          <w:rFonts w:cs="Arial"/>
          <w:spacing w:val="-3"/>
        </w:rPr>
        <w:t>Range</w:t>
      </w:r>
      <w:r>
        <w:rPr>
          <w:rFonts w:cs="Arial"/>
          <w:spacing w:val="-3"/>
        </w:rPr>
        <w:tab/>
      </w:r>
      <w:ins w:id="33" w:author="Sharyl" w:date="2011-09-26T15:51:00Z">
        <w:r>
          <w:rPr>
            <w:rFonts w:cs="Arial"/>
            <w:spacing w:val="-3"/>
          </w:rPr>
          <w:t xml:space="preserve">four </w:t>
        </w:r>
      </w:ins>
      <w:r>
        <w:rPr>
          <w:rFonts w:cs="Arial"/>
          <w:spacing w:val="-3"/>
        </w:rPr>
        <w:t xml:space="preserve">documents </w:t>
      </w:r>
      <w:del w:id="34" w:author="Sharyl" w:date="2011-09-26T15:51:00Z">
        <w:r w:rsidR="00D150DF">
          <w:rPr>
            <w:rFonts w:cs="Arial"/>
            <w:spacing w:val="-3"/>
          </w:rPr>
          <w:delText xml:space="preserve">must be </w:delText>
        </w:r>
      </w:del>
      <w:r>
        <w:rPr>
          <w:rFonts w:cs="Arial"/>
          <w:spacing w:val="-3"/>
        </w:rPr>
        <w:t xml:space="preserve">of </w:t>
      </w:r>
      <w:del w:id="35" w:author="Sharyl" w:date="2011-09-26T15:51:00Z">
        <w:r w:rsidR="00D150DF">
          <w:rPr>
            <w:rFonts w:cs="Arial"/>
            <w:spacing w:val="-3"/>
          </w:rPr>
          <w:delText>sufficient length</w:delText>
        </w:r>
      </w:del>
      <w:ins w:id="36" w:author="Sharyl" w:date="2011-09-26T15:51:00Z">
        <w:r>
          <w:rPr>
            <w:rFonts w:cs="Arial"/>
            <w:spacing w:val="-3"/>
          </w:rPr>
          <w:t>a minimum three pages formatted text;</w:t>
        </w:r>
      </w:ins>
    </w:p>
    <w:p w14:paraId="52B24416" w14:textId="74C53C23" w:rsidR="00C211C9" w:rsidRDefault="00C211C9">
      <w:pPr>
        <w:tabs>
          <w:tab w:val="left" w:pos="0"/>
          <w:tab w:val="left" w:pos="1134"/>
          <w:tab w:val="left" w:pos="2551"/>
        </w:tabs>
        <w:ind w:left="2551" w:hanging="1417"/>
        <w:rPr>
          <w:ins w:id="37" w:author="Sharyl" w:date="2011-09-26T15:51:00Z"/>
          <w:rFonts w:cs="Arial"/>
          <w:spacing w:val="-3"/>
        </w:rPr>
      </w:pPr>
      <w:ins w:id="38" w:author="Sharyl" w:date="2011-09-26T15:51:00Z">
        <w:r>
          <w:rPr>
            <w:rFonts w:cs="Arial"/>
            <w:spacing w:val="-3"/>
          </w:rPr>
          <w:tab/>
          <w:t>creation includes use of keyboard</w:t>
        </w:r>
      </w:ins>
      <w:r>
        <w:rPr>
          <w:rFonts w:cs="Arial"/>
          <w:spacing w:val="-3"/>
        </w:rPr>
        <w:t xml:space="preserve"> and </w:t>
      </w:r>
      <w:del w:id="39" w:author="Sharyl" w:date="2011-09-26T15:51:00Z">
        <w:r w:rsidR="00D150DF">
          <w:rPr>
            <w:rFonts w:cs="Arial"/>
            <w:spacing w:val="-3"/>
          </w:rPr>
          <w:delText xml:space="preserve">complexity to provide scope for the assessment </w:delText>
        </w:r>
      </w:del>
      <w:ins w:id="40" w:author="Sharyl" w:date="2011-09-26T15:51:00Z">
        <w:r>
          <w:rPr>
            <w:rFonts w:cs="Arial"/>
            <w:spacing w:val="-3"/>
          </w:rPr>
          <w:t>mouse options and shortcuts;</w:t>
        </w:r>
      </w:ins>
    </w:p>
    <w:p w14:paraId="1BEAD03E" w14:textId="77777777" w:rsidR="00C211C9" w:rsidRDefault="00C211C9">
      <w:pPr>
        <w:tabs>
          <w:tab w:val="left" w:pos="0"/>
          <w:tab w:val="left" w:pos="1134"/>
          <w:tab w:val="left" w:pos="2551"/>
        </w:tabs>
        <w:ind w:left="2551" w:hanging="1417"/>
        <w:rPr>
          <w:rFonts w:cs="Arial"/>
          <w:spacing w:val="-3"/>
        </w:rPr>
      </w:pPr>
      <w:ins w:id="41" w:author="Sharyl" w:date="2011-09-26T15:51:00Z">
        <w:r>
          <w:rPr>
            <w:rFonts w:cs="Arial"/>
            <w:spacing w:val="-3"/>
          </w:rPr>
          <w:tab/>
        </w:r>
      </w:ins>
      <w:r>
        <w:rPr>
          <w:rFonts w:cs="Arial"/>
          <w:spacing w:val="-3"/>
        </w:rPr>
        <w:t>evidence</w:t>
      </w:r>
      <w:ins w:id="42" w:author="Sharyl" w:date="2011-09-26T15:51:00Z">
        <w:r>
          <w:rPr>
            <w:rFonts w:cs="Arial"/>
            <w:spacing w:val="-3"/>
          </w:rPr>
          <w:t xml:space="preserve"> of six keyboard and three mouse options and shortcuts are required</w:t>
        </w:r>
      </w:ins>
      <w:r>
        <w:rPr>
          <w:rFonts w:cs="Arial"/>
          <w:spacing w:val="-3"/>
        </w:rPr>
        <w:t>;</w:t>
      </w:r>
    </w:p>
    <w:p w14:paraId="1A43A29B" w14:textId="77777777" w:rsidR="00C211C9" w:rsidRDefault="00C211C9">
      <w:pPr>
        <w:tabs>
          <w:tab w:val="left" w:pos="0"/>
          <w:tab w:val="left" w:pos="1134"/>
          <w:tab w:val="left" w:pos="2551"/>
        </w:tabs>
        <w:ind w:left="2551" w:hanging="1417"/>
        <w:rPr>
          <w:rFonts w:cs="Arial"/>
          <w:spacing w:val="-3"/>
        </w:rPr>
      </w:pPr>
      <w:r>
        <w:rPr>
          <w:rFonts w:cs="Arial"/>
          <w:spacing w:val="-3"/>
        </w:rPr>
        <w:tab/>
        <w:t>format includes –</w:t>
      </w:r>
      <w:ins w:id="43" w:author="Sharyl" w:date="2011-09-26T15:51:00Z">
        <w:r>
          <w:rPr>
            <w:rFonts w:cs="Arial"/>
            <w:spacing w:val="-3"/>
          </w:rPr>
          <w:t xml:space="preserve"> line,</w:t>
        </w:r>
      </w:ins>
      <w:r>
        <w:rPr>
          <w:rFonts w:cs="Arial"/>
          <w:spacing w:val="-3"/>
        </w:rPr>
        <w:t xml:space="preserve"> paragraph, page orientation, margins, tabulation, font selection, format painter;</w:t>
      </w:r>
    </w:p>
    <w:p w14:paraId="2FC1E41C" w14:textId="4DA0FF01" w:rsidR="00C211C9" w:rsidRDefault="00C211C9">
      <w:pPr>
        <w:tabs>
          <w:tab w:val="left" w:pos="0"/>
          <w:tab w:val="left" w:pos="1134"/>
          <w:tab w:val="left" w:pos="2551"/>
        </w:tabs>
        <w:ind w:left="2551"/>
        <w:rPr>
          <w:rFonts w:cs="Arial"/>
          <w:spacing w:val="-3"/>
        </w:rPr>
      </w:pPr>
      <w:r>
        <w:rPr>
          <w:rFonts w:cs="Arial"/>
          <w:spacing w:val="-3"/>
        </w:rPr>
        <w:t xml:space="preserve">manipulation may include but </w:t>
      </w:r>
      <w:del w:id="44" w:author="Sharyl" w:date="2011-09-26T15:51:00Z">
        <w:r w:rsidR="00E802F2">
          <w:rPr>
            <w:rFonts w:cs="Arial"/>
            <w:spacing w:val="-3"/>
          </w:rPr>
          <w:delText xml:space="preserve">is </w:delText>
        </w:r>
      </w:del>
      <w:r>
        <w:rPr>
          <w:rFonts w:cs="Arial"/>
          <w:spacing w:val="-3"/>
        </w:rPr>
        <w:t>not limited to – move, copy, insert, delete, undo/redo, find and replace, set language, check spelling and grammar, customise dictionary;</w:t>
      </w:r>
    </w:p>
    <w:p w14:paraId="3C58CACF" w14:textId="34639F9B" w:rsidR="00C211C9" w:rsidRDefault="00C211C9">
      <w:pPr>
        <w:tabs>
          <w:tab w:val="left" w:pos="0"/>
          <w:tab w:val="left" w:pos="1134"/>
          <w:tab w:val="left" w:pos="2551"/>
        </w:tabs>
        <w:ind w:left="2551"/>
        <w:rPr>
          <w:rFonts w:cs="Arial"/>
          <w:spacing w:val="-3"/>
        </w:rPr>
      </w:pPr>
      <w:r>
        <w:rPr>
          <w:rFonts w:cs="Arial"/>
          <w:spacing w:val="-3"/>
        </w:rPr>
        <w:t xml:space="preserve">evidence of six manipulation techniques </w:t>
      </w:r>
      <w:del w:id="45" w:author="Sharyl" w:date="2011-09-26T15:51:00Z">
        <w:r w:rsidR="0037472B">
          <w:rPr>
            <w:rFonts w:cs="Arial"/>
            <w:spacing w:val="-3"/>
          </w:rPr>
          <w:delText>is</w:delText>
        </w:r>
      </w:del>
      <w:ins w:id="46" w:author="Sharyl" w:date="2011-09-26T15:51:00Z">
        <w:r>
          <w:rPr>
            <w:rFonts w:cs="Arial"/>
            <w:spacing w:val="-3"/>
          </w:rPr>
          <w:t>are</w:t>
        </w:r>
      </w:ins>
      <w:r>
        <w:rPr>
          <w:rFonts w:cs="Arial"/>
          <w:spacing w:val="-3"/>
        </w:rPr>
        <w:t xml:space="preserve"> required;</w:t>
      </w:r>
    </w:p>
    <w:p w14:paraId="3569295D" w14:textId="6CEED9C5" w:rsidR="00C211C9" w:rsidRDefault="00C211C9">
      <w:pPr>
        <w:tabs>
          <w:tab w:val="left" w:pos="0"/>
          <w:tab w:val="left" w:pos="1134"/>
          <w:tab w:val="left" w:pos="2551"/>
        </w:tabs>
        <w:ind w:left="2551"/>
        <w:rPr>
          <w:rFonts w:cs="Arial"/>
          <w:spacing w:val="-3"/>
        </w:rPr>
      </w:pPr>
      <w:r>
        <w:rPr>
          <w:rFonts w:cs="Arial"/>
          <w:spacing w:val="-3"/>
        </w:rPr>
        <w:t xml:space="preserve">save </w:t>
      </w:r>
      <w:del w:id="47" w:author="Sharyl" w:date="2011-09-26T15:51:00Z">
        <w:r w:rsidR="00CA29FE" w:rsidRPr="006B532C">
          <w:rPr>
            <w:rFonts w:cs="Arial"/>
            <w:spacing w:val="-3"/>
          </w:rPr>
          <w:delText xml:space="preserve">– </w:delText>
        </w:r>
        <w:r w:rsidR="00CA29FE">
          <w:rPr>
            <w:rFonts w:cs="Arial"/>
            <w:spacing w:val="-3"/>
          </w:rPr>
          <w:delText>name,</w:delText>
        </w:r>
      </w:del>
      <w:ins w:id="48" w:author="Sharyl" w:date="2011-09-26T15:51:00Z">
        <w:r>
          <w:rPr>
            <w:rFonts w:cs="Arial"/>
            <w:spacing w:val="-3"/>
          </w:rPr>
          <w:t>includes differentiation between –</w:t>
        </w:r>
      </w:ins>
      <w:r>
        <w:rPr>
          <w:rFonts w:cs="Arial"/>
          <w:spacing w:val="-3"/>
        </w:rPr>
        <w:t xml:space="preserve"> save, save as a new file.</w:t>
      </w:r>
    </w:p>
    <w:p w14:paraId="1E64972D" w14:textId="77777777" w:rsidR="00C211C9" w:rsidRDefault="00C211C9">
      <w:pPr>
        <w:tabs>
          <w:tab w:val="left" w:pos="0"/>
          <w:tab w:val="left" w:pos="1134"/>
          <w:tab w:val="left" w:pos="2551"/>
        </w:tabs>
        <w:rPr>
          <w:rFonts w:cs="Arial"/>
          <w:spacing w:val="-3"/>
        </w:rPr>
      </w:pPr>
    </w:p>
    <w:p w14:paraId="14084A47" w14:textId="222539F4" w:rsidR="00C211C9" w:rsidRDefault="00C211C9">
      <w:pPr>
        <w:tabs>
          <w:tab w:val="left" w:pos="0"/>
          <w:tab w:val="left" w:pos="1134"/>
          <w:tab w:val="left" w:pos="2551"/>
          <w:tab w:val="left" w:pos="7797"/>
          <w:tab w:val="left" w:pos="7920"/>
        </w:tabs>
        <w:suppressAutoHyphens/>
        <w:ind w:left="1134" w:hanging="1134"/>
        <w:rPr>
          <w:rFonts w:cs="Arial"/>
          <w:spacing w:val="-3"/>
        </w:rPr>
      </w:pPr>
      <w:r>
        <w:rPr>
          <w:rFonts w:cs="Arial"/>
          <w:spacing w:val="-3"/>
        </w:rPr>
        <w:t>2.</w:t>
      </w:r>
      <w:del w:id="49" w:author="Sharyl" w:date="2011-09-26T15:51:00Z">
        <w:r w:rsidR="00730083">
          <w:rPr>
            <w:rFonts w:cs="Arial"/>
            <w:spacing w:val="-3"/>
          </w:rPr>
          <w:delText>3</w:delText>
        </w:r>
      </w:del>
      <w:ins w:id="50" w:author="Sharyl" w:date="2011-09-26T15:51:00Z">
        <w:r>
          <w:rPr>
            <w:rFonts w:cs="Arial"/>
            <w:spacing w:val="-3"/>
          </w:rPr>
          <w:t>2</w:t>
        </w:r>
      </w:ins>
      <w:r>
        <w:rPr>
          <w:rFonts w:cs="Arial"/>
          <w:spacing w:val="-3"/>
        </w:rPr>
        <w:tab/>
        <w:t>System features are used to identify and manipulate screen display options and controls.</w:t>
      </w:r>
    </w:p>
    <w:p w14:paraId="1D1650B9" w14:textId="77777777" w:rsidR="00C211C9" w:rsidRDefault="00C211C9">
      <w:pPr>
        <w:tabs>
          <w:tab w:val="left" w:pos="0"/>
          <w:tab w:val="left" w:pos="1134"/>
          <w:tab w:val="left" w:pos="2551"/>
        </w:tabs>
        <w:ind w:left="1123" w:hanging="1123"/>
        <w:rPr>
          <w:rFonts w:cs="Arial"/>
          <w:spacing w:val="-3"/>
        </w:rPr>
      </w:pPr>
    </w:p>
    <w:p w14:paraId="7C239542" w14:textId="77777777" w:rsidR="00C211C9" w:rsidRDefault="00C211C9">
      <w:pPr>
        <w:tabs>
          <w:tab w:val="left" w:pos="0"/>
          <w:tab w:val="left" w:pos="1134"/>
          <w:tab w:val="left" w:pos="2551"/>
        </w:tabs>
        <w:ind w:left="2551" w:hanging="1417"/>
        <w:rPr>
          <w:rFonts w:cs="Arial"/>
          <w:spacing w:val="-3"/>
        </w:rPr>
      </w:pPr>
      <w:r>
        <w:rPr>
          <w:rFonts w:cs="Arial"/>
          <w:spacing w:val="-3"/>
        </w:rPr>
        <w:t>Range</w:t>
      </w:r>
      <w:r>
        <w:rPr>
          <w:rFonts w:cs="Arial"/>
          <w:spacing w:val="-3"/>
        </w:rPr>
        <w:tab/>
        <w:t>features may include but are not limited to – maximise and minimise, page view, layout view, normal view, print preview, zoom %, ruler, ribbons, groups, tool bars, help;</w:t>
      </w:r>
    </w:p>
    <w:p w14:paraId="7C21ECD3" w14:textId="77777777" w:rsidR="00C211C9" w:rsidRDefault="00C211C9">
      <w:pPr>
        <w:tabs>
          <w:tab w:val="left" w:pos="0"/>
          <w:tab w:val="left" w:pos="1134"/>
          <w:tab w:val="left" w:pos="2551"/>
        </w:tabs>
        <w:ind w:left="2551"/>
        <w:rPr>
          <w:rFonts w:cs="Arial"/>
          <w:spacing w:val="-3"/>
        </w:rPr>
      </w:pPr>
      <w:r>
        <w:rPr>
          <w:rFonts w:cs="Arial"/>
          <w:spacing w:val="-3"/>
        </w:rPr>
        <w:t>evidence of at least four features is required.</w:t>
      </w:r>
    </w:p>
    <w:p w14:paraId="3C875190" w14:textId="77777777" w:rsidR="00C211C9" w:rsidRDefault="00C211C9">
      <w:pPr>
        <w:tabs>
          <w:tab w:val="left" w:pos="0"/>
          <w:tab w:val="left" w:pos="1134"/>
          <w:tab w:val="left" w:pos="2551"/>
          <w:tab w:val="left" w:pos="7797"/>
          <w:tab w:val="left" w:pos="7920"/>
        </w:tabs>
        <w:suppressAutoHyphens/>
        <w:ind w:left="1123" w:hanging="1123"/>
        <w:rPr>
          <w:rFonts w:cs="Arial"/>
          <w:spacing w:val="-3"/>
        </w:rPr>
      </w:pPr>
    </w:p>
    <w:p w14:paraId="2E50E558" w14:textId="092D01F6" w:rsidR="00C211C9" w:rsidRDefault="00C211C9">
      <w:pPr>
        <w:tabs>
          <w:tab w:val="left" w:pos="0"/>
          <w:tab w:val="left" w:pos="1134"/>
          <w:tab w:val="left" w:pos="2551"/>
          <w:tab w:val="left" w:pos="7797"/>
          <w:tab w:val="left" w:pos="7920"/>
        </w:tabs>
        <w:suppressAutoHyphens/>
        <w:ind w:left="1134" w:hanging="1134"/>
        <w:rPr>
          <w:rFonts w:cs="Arial"/>
          <w:spacing w:val="-3"/>
        </w:rPr>
      </w:pPr>
      <w:r>
        <w:rPr>
          <w:rFonts w:cs="Arial"/>
          <w:spacing w:val="-3"/>
        </w:rPr>
        <w:t>2.</w:t>
      </w:r>
      <w:del w:id="51" w:author="Sharyl" w:date="2011-09-26T15:51:00Z">
        <w:r w:rsidR="00730083">
          <w:rPr>
            <w:rFonts w:cs="Arial"/>
            <w:spacing w:val="-3"/>
          </w:rPr>
          <w:delText>4</w:delText>
        </w:r>
      </w:del>
      <w:ins w:id="52" w:author="Sharyl" w:date="2011-09-26T15:51:00Z">
        <w:r>
          <w:rPr>
            <w:rFonts w:cs="Arial"/>
            <w:spacing w:val="-3"/>
          </w:rPr>
          <w:t>3</w:t>
        </w:r>
      </w:ins>
      <w:r>
        <w:rPr>
          <w:rFonts w:cs="Arial"/>
          <w:spacing w:val="-3"/>
        </w:rPr>
        <w:tab/>
        <w:t>Data security procedures and file management techniques are used according to the word processing program in use and business or organisational requirements.</w:t>
      </w:r>
    </w:p>
    <w:p w14:paraId="707B2740" w14:textId="77777777" w:rsidR="00C211C9" w:rsidRDefault="00C211C9">
      <w:pPr>
        <w:tabs>
          <w:tab w:val="left" w:pos="0"/>
          <w:tab w:val="left" w:pos="1134"/>
          <w:tab w:val="left" w:pos="2551"/>
        </w:tabs>
        <w:ind w:left="1123" w:hanging="1123"/>
        <w:rPr>
          <w:rFonts w:cs="Arial"/>
          <w:spacing w:val="-3"/>
        </w:rPr>
      </w:pPr>
    </w:p>
    <w:p w14:paraId="3F9DAAA0" w14:textId="1EB0F650" w:rsidR="00C211C9" w:rsidRDefault="00C211C9">
      <w:pPr>
        <w:tabs>
          <w:tab w:val="left" w:pos="0"/>
          <w:tab w:val="left" w:pos="1134"/>
          <w:tab w:val="left" w:pos="2551"/>
        </w:tabs>
        <w:ind w:left="2551" w:hanging="1417"/>
        <w:rPr>
          <w:rFonts w:cs="Arial"/>
          <w:spacing w:val="-3"/>
        </w:rPr>
      </w:pPr>
      <w:r>
        <w:rPr>
          <w:rFonts w:cs="Arial"/>
          <w:spacing w:val="-3"/>
        </w:rPr>
        <w:t>Range</w:t>
      </w:r>
      <w:r>
        <w:rPr>
          <w:rFonts w:cs="Arial"/>
          <w:spacing w:val="-3"/>
        </w:rPr>
        <w:tab/>
        <w:t xml:space="preserve">password protection of documents, rename file, locate files, backup </w:t>
      </w:r>
      <w:del w:id="53" w:author="Sharyl" w:date="2011-09-26T15:51:00Z">
        <w:r w:rsidR="003755D7">
          <w:rPr>
            <w:rFonts w:cs="Arial"/>
            <w:spacing w:val="-3"/>
          </w:rPr>
          <w:delText>files</w:delText>
        </w:r>
      </w:del>
      <w:ins w:id="54" w:author="Sharyl" w:date="2011-09-26T15:51:00Z">
        <w:r>
          <w:rPr>
            <w:rFonts w:cs="Arial"/>
            <w:spacing w:val="-3"/>
          </w:rPr>
          <w:t>systems</w:t>
        </w:r>
      </w:ins>
      <w:r>
        <w:rPr>
          <w:rFonts w:cs="Arial"/>
          <w:spacing w:val="-3"/>
        </w:rPr>
        <w:t>, external storage of documents, display folder contents.</w:t>
      </w:r>
    </w:p>
    <w:p w14:paraId="10D22752" w14:textId="77777777" w:rsidR="0086456D" w:rsidRPr="00E250B7" w:rsidRDefault="0086456D">
      <w:pPr>
        <w:tabs>
          <w:tab w:val="left" w:pos="0"/>
          <w:tab w:val="left" w:pos="1134"/>
          <w:tab w:val="left" w:pos="2551"/>
        </w:tabs>
        <w:ind w:left="2551" w:hanging="1417"/>
        <w:rPr>
          <w:sz w:val="14"/>
          <w:rPrChange w:id="55" w:author="Sharyl" w:date="2011-09-26T15:51:00Z">
            <w:rPr>
              <w:spacing w:val="-3"/>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8"/>
        <w:gridCol w:w="6614"/>
      </w:tblGrid>
      <w:tr w:rsidR="00C211C9" w14:paraId="53A7E584" w14:textId="77777777">
        <w:trPr>
          <w:cantSplit/>
        </w:trPr>
        <w:tc>
          <w:tcPr>
            <w:tcW w:w="3228" w:type="dxa"/>
            <w:shd w:val="clear" w:color="auto" w:fill="F3F3F3"/>
            <w:tcMar>
              <w:top w:w="170" w:type="dxa"/>
              <w:bottom w:w="170" w:type="dxa"/>
            </w:tcMar>
          </w:tcPr>
          <w:p w14:paraId="5F437146" w14:textId="77777777" w:rsidR="00C211C9" w:rsidRDefault="00C211C9">
            <w:pPr>
              <w:pStyle w:val="StyleBoldBefore6ptAfter6pt"/>
              <w:keepNext/>
              <w:keepLines/>
              <w:spacing w:before="0" w:after="0"/>
            </w:pPr>
            <w:r>
              <w:lastRenderedPageBreak/>
              <w:t>Planned review date</w:t>
            </w:r>
          </w:p>
        </w:tc>
        <w:tc>
          <w:tcPr>
            <w:tcW w:w="6614" w:type="dxa"/>
            <w:tcMar>
              <w:top w:w="170" w:type="dxa"/>
              <w:bottom w:w="170" w:type="dxa"/>
            </w:tcMar>
            <w:vAlign w:val="center"/>
          </w:tcPr>
          <w:p w14:paraId="395D8444" w14:textId="77777777" w:rsidR="00C211C9" w:rsidRDefault="00C211C9">
            <w:pPr>
              <w:pStyle w:val="StyleBefore6ptAfter6pt"/>
              <w:keepNext/>
              <w:keepLines/>
              <w:spacing w:before="0" w:after="0"/>
            </w:pPr>
            <w:r>
              <w:t>31 December 2015</w:t>
            </w:r>
          </w:p>
        </w:tc>
      </w:tr>
    </w:tbl>
    <w:p w14:paraId="6B1CD75C" w14:textId="77777777" w:rsidR="00C211C9" w:rsidRDefault="00C211C9">
      <w:pPr>
        <w:keepNext/>
        <w:keepLines/>
      </w:pPr>
    </w:p>
    <w:p w14:paraId="4C7EDF87" w14:textId="77777777" w:rsidR="00C211C9" w:rsidRDefault="00C211C9">
      <w:pPr>
        <w:keepNext/>
        <w:keepLines/>
        <w:shd w:val="clear" w:color="auto" w:fill="F3F3F3"/>
        <w:tabs>
          <w:tab w:val="left" w:pos="1134"/>
          <w:tab w:val="left" w:pos="2552"/>
        </w:tabs>
        <w:rPr>
          <w:rFonts w:cs="Arial"/>
          <w:b/>
        </w:rPr>
      </w:pPr>
      <w:r>
        <w:rPr>
          <w:rFonts w:cs="Arial"/>
          <w:b/>
        </w:rPr>
        <w:t>Status information and last date for assessment for superseded versions</w:t>
      </w: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34"/>
        <w:gridCol w:w="1230"/>
        <w:gridCol w:w="3299"/>
        <w:gridCol w:w="3299"/>
      </w:tblGrid>
      <w:tr w:rsidR="00C211C9" w14:paraId="2EF50ECF" w14:textId="77777777">
        <w:trPr>
          <w:cantSplit/>
          <w:tblHeader/>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tcPr>
          <w:p w14:paraId="3A5228AB" w14:textId="77777777" w:rsidR="00C211C9" w:rsidRDefault="00C211C9">
            <w:pPr>
              <w:keepNext/>
              <w:keepLines/>
              <w:autoSpaceDE w:val="0"/>
              <w:autoSpaceDN w:val="0"/>
              <w:adjustRightInd w:val="0"/>
              <w:rPr>
                <w:rStyle w:val="StyleBold"/>
              </w:rPr>
            </w:pPr>
            <w:r>
              <w:rPr>
                <w:rStyle w:val="StyleBold"/>
              </w:rPr>
              <w:t>Process</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tcPr>
          <w:p w14:paraId="7CEEEDCD" w14:textId="77777777" w:rsidR="00C211C9" w:rsidRDefault="00C211C9">
            <w:pPr>
              <w:autoSpaceDE w:val="0"/>
              <w:autoSpaceDN w:val="0"/>
              <w:adjustRightInd w:val="0"/>
              <w:rPr>
                <w:rStyle w:val="StyleBold"/>
              </w:rPr>
            </w:pPr>
            <w:r>
              <w:rPr>
                <w:rStyle w:val="StyleBold"/>
              </w:rPr>
              <w:t>Version</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tcPr>
          <w:p w14:paraId="7525CED3" w14:textId="77777777" w:rsidR="00C211C9" w:rsidRDefault="00C211C9">
            <w:pPr>
              <w:autoSpaceDE w:val="0"/>
              <w:autoSpaceDN w:val="0"/>
              <w:adjustRightInd w:val="0"/>
              <w:rPr>
                <w:rStyle w:val="StyleBold"/>
              </w:rPr>
            </w:pPr>
            <w:r>
              <w:rPr>
                <w:rStyle w:val="StyleBold"/>
              </w:rPr>
              <w:t>Date</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tcPr>
          <w:p w14:paraId="467C7082" w14:textId="77777777" w:rsidR="00C211C9" w:rsidRDefault="00C211C9">
            <w:pPr>
              <w:autoSpaceDE w:val="0"/>
              <w:autoSpaceDN w:val="0"/>
              <w:adjustRightInd w:val="0"/>
              <w:rPr>
                <w:rStyle w:val="StyleBold"/>
              </w:rPr>
            </w:pPr>
            <w:r>
              <w:rPr>
                <w:rStyle w:val="StyleBold"/>
              </w:rPr>
              <w:t>Last Date for Assessment</w:t>
            </w:r>
          </w:p>
        </w:tc>
      </w:tr>
      <w:tr w:rsidR="00C211C9" w14:paraId="4C661B94" w14:textId="77777777">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0A45DE0A" w14:textId="77777777" w:rsidR="00C211C9" w:rsidRDefault="00C211C9">
            <w:pPr>
              <w:keepNext/>
              <w:rPr>
                <w:rFonts w:cs="Arial"/>
              </w:rPr>
            </w:pPr>
            <w:r>
              <w:rPr>
                <w:rFonts w:cs="Arial"/>
              </w:rPr>
              <w:t>Registration</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3563DA02" w14:textId="77777777" w:rsidR="00C211C9" w:rsidRDefault="00C211C9">
            <w:pPr>
              <w:keepNext/>
              <w:rPr>
                <w:rFonts w:cs="Arial"/>
              </w:rPr>
            </w:pPr>
            <w:r>
              <w:rPr>
                <w:rFonts w:cs="Arial"/>
              </w:rPr>
              <w:t>1</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52AF574A" w14:textId="77777777" w:rsidR="00C211C9" w:rsidRDefault="00C211C9">
            <w:pPr>
              <w:keepNext/>
              <w:rPr>
                <w:rFonts w:cs="Arial"/>
              </w:rPr>
            </w:pPr>
            <w:r>
              <w:rPr>
                <w:rFonts w:cs="Arial"/>
              </w:rPr>
              <w:t>30 March 1993</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2BB4A68C" w14:textId="77777777" w:rsidR="00C211C9" w:rsidRDefault="00C211C9">
            <w:pPr>
              <w:keepNext/>
              <w:rPr>
                <w:rFonts w:cs="Arial"/>
              </w:rPr>
            </w:pPr>
            <w:r>
              <w:rPr>
                <w:rFonts w:cs="Arial"/>
              </w:rPr>
              <w:t>December 2011</w:t>
            </w:r>
          </w:p>
        </w:tc>
      </w:tr>
      <w:tr w:rsidR="00C211C9" w14:paraId="441CB49C" w14:textId="77777777">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043CEAFD" w14:textId="77777777" w:rsidR="00C211C9" w:rsidRDefault="00C211C9">
            <w:pPr>
              <w:keepNext/>
              <w:rPr>
                <w:rFonts w:cs="Arial"/>
              </w:rPr>
            </w:pPr>
            <w:r>
              <w:rPr>
                <w:rFonts w:cs="Arial"/>
              </w:rPr>
              <w:t>Review</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300FA6CE" w14:textId="77777777" w:rsidR="00C211C9" w:rsidRDefault="00C211C9">
            <w:pPr>
              <w:keepNext/>
              <w:rPr>
                <w:rFonts w:cs="Arial"/>
              </w:rPr>
            </w:pPr>
            <w:r>
              <w:rPr>
                <w:rFonts w:cs="Arial"/>
              </w:rPr>
              <w:t>2</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637EFDD5" w14:textId="77777777" w:rsidR="00C211C9" w:rsidRDefault="00C211C9">
            <w:pPr>
              <w:keepNext/>
              <w:rPr>
                <w:rFonts w:cs="Arial"/>
              </w:rPr>
            </w:pPr>
            <w:r>
              <w:rPr>
                <w:rFonts w:cs="Arial"/>
              </w:rPr>
              <w:t>27 June 1996</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19DCBBC8" w14:textId="77777777" w:rsidR="00C211C9" w:rsidRDefault="00C211C9">
            <w:pPr>
              <w:keepNext/>
              <w:rPr>
                <w:rFonts w:cs="Arial"/>
              </w:rPr>
            </w:pPr>
            <w:r>
              <w:rPr>
                <w:rFonts w:cs="Arial"/>
              </w:rPr>
              <w:t>December 2011</w:t>
            </w:r>
          </w:p>
        </w:tc>
      </w:tr>
      <w:tr w:rsidR="00C211C9" w14:paraId="28B167AC" w14:textId="77777777">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1C498D0E" w14:textId="77777777" w:rsidR="00C211C9" w:rsidRDefault="00C211C9">
            <w:pPr>
              <w:keepNext/>
              <w:rPr>
                <w:rFonts w:cs="Arial"/>
              </w:rPr>
            </w:pPr>
            <w:r>
              <w:rPr>
                <w:rFonts w:cs="Arial"/>
              </w:rPr>
              <w:t>Review</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4CB51765" w14:textId="77777777" w:rsidR="00C211C9" w:rsidRDefault="00C211C9">
            <w:pPr>
              <w:keepNext/>
              <w:rPr>
                <w:rFonts w:cs="Arial"/>
              </w:rPr>
            </w:pPr>
            <w:r>
              <w:rPr>
                <w:rFonts w:cs="Arial"/>
              </w:rPr>
              <w:t>3</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5A4F5834" w14:textId="77777777" w:rsidR="00C211C9" w:rsidRDefault="00C211C9">
            <w:pPr>
              <w:keepNext/>
              <w:rPr>
                <w:rFonts w:cs="Arial"/>
              </w:rPr>
            </w:pPr>
            <w:r>
              <w:rPr>
                <w:rFonts w:cs="Arial"/>
              </w:rPr>
              <w:t>28 April 1997</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30F7ACEA" w14:textId="77777777" w:rsidR="00C211C9" w:rsidRDefault="00C211C9">
            <w:pPr>
              <w:keepNext/>
              <w:rPr>
                <w:rFonts w:cs="Arial"/>
              </w:rPr>
            </w:pPr>
            <w:r>
              <w:rPr>
                <w:rFonts w:cs="Arial"/>
              </w:rPr>
              <w:t>December 2011</w:t>
            </w:r>
          </w:p>
        </w:tc>
      </w:tr>
      <w:tr w:rsidR="00C211C9" w14:paraId="6E0547BD" w14:textId="77777777">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38E30315" w14:textId="77777777" w:rsidR="00C211C9" w:rsidRDefault="00C211C9">
            <w:pPr>
              <w:keepNext/>
              <w:rPr>
                <w:rFonts w:cs="Arial"/>
              </w:rPr>
            </w:pPr>
            <w:r>
              <w:rPr>
                <w:rFonts w:cs="Arial"/>
              </w:rPr>
              <w:t>Review</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77FA0F0C" w14:textId="77777777" w:rsidR="00C211C9" w:rsidRDefault="00C211C9">
            <w:pPr>
              <w:keepNext/>
              <w:rPr>
                <w:rFonts w:cs="Arial"/>
              </w:rPr>
            </w:pPr>
            <w:r>
              <w:rPr>
                <w:rFonts w:cs="Arial"/>
              </w:rPr>
              <w:t>4</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4F203811" w14:textId="77777777" w:rsidR="00C211C9" w:rsidRDefault="00C211C9">
            <w:pPr>
              <w:keepNext/>
              <w:rPr>
                <w:rFonts w:cs="Arial"/>
              </w:rPr>
            </w:pPr>
            <w:r>
              <w:rPr>
                <w:rFonts w:cs="Arial"/>
              </w:rPr>
              <w:t>28 June 1999</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2213D5FE" w14:textId="77777777" w:rsidR="00C211C9" w:rsidRDefault="00C211C9">
            <w:pPr>
              <w:keepNext/>
              <w:rPr>
                <w:rFonts w:cs="Arial"/>
              </w:rPr>
            </w:pPr>
            <w:r>
              <w:rPr>
                <w:rFonts w:cs="Arial"/>
              </w:rPr>
              <w:t>December 2011</w:t>
            </w:r>
          </w:p>
        </w:tc>
      </w:tr>
      <w:tr w:rsidR="00C211C9" w14:paraId="4F745844" w14:textId="77777777">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5B9E0F06" w14:textId="77777777" w:rsidR="00C211C9" w:rsidRDefault="00C211C9">
            <w:pPr>
              <w:keepNext/>
              <w:rPr>
                <w:rFonts w:cs="Arial"/>
              </w:rPr>
            </w:pPr>
            <w:r>
              <w:rPr>
                <w:rFonts w:cs="Arial"/>
              </w:rPr>
              <w:t>Review</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59B352A3" w14:textId="77777777" w:rsidR="00C211C9" w:rsidRDefault="00C211C9">
            <w:pPr>
              <w:keepNext/>
              <w:rPr>
                <w:rFonts w:cs="Arial"/>
              </w:rPr>
            </w:pPr>
            <w:r>
              <w:rPr>
                <w:rFonts w:cs="Arial"/>
              </w:rPr>
              <w:t>5</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4F7621EA" w14:textId="77777777" w:rsidR="00C211C9" w:rsidRDefault="00C211C9">
            <w:pPr>
              <w:keepNext/>
              <w:rPr>
                <w:rFonts w:cs="Arial"/>
              </w:rPr>
            </w:pPr>
            <w:r>
              <w:rPr>
                <w:rFonts w:cs="Arial"/>
              </w:rPr>
              <w:t>26 September 2005</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01FFDAAA" w14:textId="77777777" w:rsidR="00C211C9" w:rsidRDefault="00C211C9">
            <w:pPr>
              <w:keepNext/>
              <w:rPr>
                <w:rFonts w:cs="Arial"/>
              </w:rPr>
            </w:pPr>
            <w:r>
              <w:rPr>
                <w:rFonts w:cs="Arial"/>
              </w:rPr>
              <w:t>December 2012</w:t>
            </w:r>
          </w:p>
        </w:tc>
      </w:tr>
      <w:tr w:rsidR="00C211C9" w14:paraId="002E0F95" w14:textId="77777777">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3D6AFE80" w14:textId="77777777" w:rsidR="00C211C9" w:rsidRDefault="00C211C9">
            <w:pPr>
              <w:keepNext/>
              <w:rPr>
                <w:rFonts w:cs="Arial"/>
              </w:rPr>
            </w:pPr>
            <w:r>
              <w:rPr>
                <w:rFonts w:cs="Arial"/>
              </w:rPr>
              <w:t>Review</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4CB23E27" w14:textId="77777777" w:rsidR="00C211C9" w:rsidRDefault="00C211C9">
            <w:pPr>
              <w:keepNext/>
              <w:rPr>
                <w:rFonts w:cs="Arial"/>
              </w:rPr>
            </w:pPr>
            <w:r>
              <w:rPr>
                <w:rFonts w:cs="Arial"/>
              </w:rPr>
              <w:t>6</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6D074D36" w14:textId="77777777" w:rsidR="00C211C9" w:rsidRDefault="00C211C9">
            <w:pPr>
              <w:keepNext/>
              <w:rPr>
                <w:rFonts w:cs="Arial"/>
              </w:rPr>
            </w:pPr>
            <w:r>
              <w:rPr>
                <w:rFonts w:cs="Arial"/>
              </w:rPr>
              <w:t>17 December 2010</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4C29F1CC" w14:textId="05E61A88" w:rsidR="00C211C9" w:rsidRDefault="00497AB5">
            <w:pPr>
              <w:keepNext/>
              <w:rPr>
                <w:rFonts w:cs="Arial"/>
              </w:rPr>
            </w:pPr>
            <w:del w:id="56" w:author="Sharyl" w:date="2011-09-26T15:51:00Z">
              <w:r>
                <w:rPr>
                  <w:rFonts w:cs="Arial"/>
                </w:rPr>
                <w:delText>December 2012</w:delText>
              </w:r>
            </w:del>
            <w:ins w:id="57" w:author="Sharyl" w:date="2011-09-26T15:51:00Z">
              <w:r w:rsidR="00C211C9">
                <w:rPr>
                  <w:rFonts w:cs="Arial"/>
                </w:rPr>
                <w:t>N/A</w:t>
              </w:r>
            </w:ins>
          </w:p>
        </w:tc>
      </w:tr>
      <w:tr w:rsidR="00F40872" w14:paraId="71BA93CA" w14:textId="77777777">
        <w:trPr>
          <w:cantSplit/>
          <w:del w:id="58" w:author="Sharyl" w:date="2011-09-26T15:51:00Z"/>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6794811C" w14:textId="77777777" w:rsidR="00F40872" w:rsidRDefault="00F40872">
            <w:pPr>
              <w:keepNext/>
              <w:rPr>
                <w:del w:id="59" w:author="Sharyl" w:date="2011-09-26T15:51:00Z"/>
                <w:rFonts w:cs="Arial"/>
              </w:rPr>
            </w:pPr>
            <w:del w:id="60" w:author="Sharyl" w:date="2011-09-26T15:51:00Z">
              <w:r>
                <w:rPr>
                  <w:rFonts w:cs="Arial"/>
                </w:rPr>
                <w:delText>Revision</w:delText>
              </w:r>
            </w:del>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472A07BB" w14:textId="77777777" w:rsidR="00F40872" w:rsidRDefault="00F40872">
            <w:pPr>
              <w:keepNext/>
              <w:rPr>
                <w:del w:id="61" w:author="Sharyl" w:date="2011-09-26T15:51:00Z"/>
                <w:rFonts w:cs="Arial"/>
              </w:rPr>
            </w:pPr>
            <w:del w:id="62" w:author="Sharyl" w:date="2011-09-26T15:51:00Z">
              <w:r>
                <w:rPr>
                  <w:rFonts w:cs="Arial"/>
                </w:rPr>
                <w:delText>7</w:delText>
              </w:r>
            </w:del>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327774BD" w14:textId="77777777" w:rsidR="00F40872" w:rsidRDefault="000B5017">
            <w:pPr>
              <w:keepNext/>
              <w:rPr>
                <w:del w:id="63" w:author="Sharyl" w:date="2011-09-26T15:51:00Z"/>
                <w:rFonts w:cs="Arial"/>
              </w:rPr>
            </w:pPr>
            <w:del w:id="64" w:author="Sharyl" w:date="2011-09-26T15:51:00Z">
              <w:r>
                <w:rPr>
                  <w:rFonts w:cs="Arial"/>
                </w:rPr>
                <w:delText>18 August 2011</w:delText>
              </w:r>
            </w:del>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2BC64E67" w14:textId="77777777" w:rsidR="00F40872" w:rsidRDefault="00B36711">
            <w:pPr>
              <w:keepNext/>
              <w:rPr>
                <w:del w:id="65" w:author="Sharyl" w:date="2011-09-26T15:51:00Z"/>
                <w:rFonts w:cs="Arial"/>
              </w:rPr>
            </w:pPr>
            <w:del w:id="66" w:author="Sharyl" w:date="2011-09-26T15:51:00Z">
              <w:r>
                <w:rPr>
                  <w:rFonts w:cs="Arial"/>
                </w:rPr>
                <w:delText>N/A</w:delText>
              </w:r>
            </w:del>
          </w:p>
        </w:tc>
      </w:tr>
    </w:tbl>
    <w:p w14:paraId="02186CE6" w14:textId="77777777" w:rsidR="00C211C9" w:rsidRDefault="00C211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67" w:author="Sharyl" w:date="2011-09-26T15:51: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7548"/>
        <w:gridCol w:w="2294"/>
        <w:tblGridChange w:id="68">
          <w:tblGrid>
            <w:gridCol w:w="7548"/>
            <w:gridCol w:w="2294"/>
          </w:tblGrid>
        </w:tblGridChange>
      </w:tblGrid>
      <w:tr w:rsidR="00C211C9" w14:paraId="78CBD7BF" w14:textId="77777777">
        <w:tc>
          <w:tcPr>
            <w:tcW w:w="7548" w:type="dxa"/>
            <w:shd w:val="clear" w:color="auto" w:fill="F3F3F3"/>
            <w:tcMar>
              <w:top w:w="60" w:type="dxa"/>
              <w:bottom w:w="60" w:type="dxa"/>
            </w:tcMar>
            <w:tcPrChange w:id="69" w:author="Sharyl" w:date="2011-09-26T15:51:00Z">
              <w:tcPr>
                <w:tcW w:w="7548" w:type="dxa"/>
                <w:shd w:val="clear" w:color="auto" w:fill="F3F3F3"/>
                <w:tcMar>
                  <w:top w:w="60" w:type="dxa"/>
                  <w:bottom w:w="60" w:type="dxa"/>
                </w:tcMar>
              </w:tcPr>
            </w:tcPrChange>
          </w:tcPr>
          <w:p w14:paraId="7E1655A5" w14:textId="1D180880" w:rsidR="00C211C9" w:rsidRDefault="008B4097">
            <w:pPr>
              <w:pStyle w:val="StyleBoldBefore6ptAfter6pt"/>
              <w:keepNext/>
              <w:keepLines/>
              <w:spacing w:before="0" w:after="0"/>
            </w:pPr>
            <w:del w:id="70" w:author="Sharyl" w:date="2011-09-26T15:51:00Z">
              <w:r>
                <w:delText>Consent</w:delText>
              </w:r>
            </w:del>
            <w:ins w:id="71" w:author="Sharyl" w:date="2011-09-26T15:51:00Z">
              <w:r w:rsidR="00C211C9">
                <w:t>Accreditation</w:t>
              </w:r>
            </w:ins>
            <w:r w:rsidR="00C211C9">
              <w:t xml:space="preserve"> and Moderation </w:t>
            </w:r>
            <w:del w:id="72" w:author="Sharyl" w:date="2011-09-26T15:51:00Z">
              <w:r>
                <w:delText>Requirements (CMR</w:delText>
              </w:r>
            </w:del>
            <w:ins w:id="73" w:author="Sharyl" w:date="2011-09-26T15:51:00Z">
              <w:r w:rsidR="00C211C9">
                <w:t>Action Plan (AMAP</w:t>
              </w:r>
            </w:ins>
            <w:r w:rsidR="00C211C9">
              <w:t>) reference</w:t>
            </w:r>
          </w:p>
        </w:tc>
        <w:tc>
          <w:tcPr>
            <w:tcW w:w="2294" w:type="dxa"/>
            <w:tcMar>
              <w:top w:w="60" w:type="dxa"/>
              <w:bottom w:w="60" w:type="dxa"/>
            </w:tcMar>
            <w:vAlign w:val="center"/>
            <w:tcPrChange w:id="74" w:author="Sharyl" w:date="2011-09-26T15:51:00Z">
              <w:tcPr>
                <w:tcW w:w="2294" w:type="dxa"/>
                <w:tcMar>
                  <w:top w:w="60" w:type="dxa"/>
                  <w:bottom w:w="60" w:type="dxa"/>
                </w:tcMar>
              </w:tcPr>
            </w:tcPrChange>
          </w:tcPr>
          <w:p w14:paraId="39E09BF5" w14:textId="77777777" w:rsidR="00C211C9" w:rsidRDefault="00C211C9">
            <w:pPr>
              <w:pStyle w:val="StyleBefore6ptAfter6pt"/>
              <w:keepNext/>
              <w:keepLines/>
              <w:spacing w:before="0" w:after="0"/>
            </w:pPr>
            <w:r>
              <w:t>0113</w:t>
            </w:r>
          </w:p>
        </w:tc>
      </w:tr>
    </w:tbl>
    <w:p w14:paraId="3F20C11C" w14:textId="3E0AD8BD" w:rsidR="00C211C9" w:rsidRDefault="00C211C9">
      <w:pPr>
        <w:keepNext/>
        <w:keepLines/>
        <w:rPr>
          <w:rFonts w:cs="Arial"/>
        </w:rPr>
      </w:pPr>
      <w:r>
        <w:rPr>
          <w:rFonts w:cs="Arial"/>
        </w:rPr>
        <w:t xml:space="preserve">This </w:t>
      </w:r>
      <w:del w:id="75" w:author="Sharyl" w:date="2011-09-26T15:51:00Z">
        <w:r w:rsidR="008B4097">
          <w:rPr>
            <w:rFonts w:cs="Arial"/>
          </w:rPr>
          <w:delText>CMR</w:delText>
        </w:r>
      </w:del>
      <w:ins w:id="76" w:author="Sharyl" w:date="2011-09-26T15:51:00Z">
        <w:r>
          <w:rPr>
            <w:rFonts w:cs="Arial"/>
          </w:rPr>
          <w:t>AMAP</w:t>
        </w:r>
      </w:ins>
      <w:r>
        <w:rPr>
          <w:rFonts w:cs="Arial"/>
        </w:rPr>
        <w:t xml:space="preserve"> can be accessed at </w:t>
      </w:r>
      <w:hyperlink r:id="rId14" w:history="1">
        <w:r>
          <w:rPr>
            <w:rStyle w:val="Hyperlink"/>
          </w:rPr>
          <w:t>http://www.nzqa.govt.nz/framework/search/index.do</w:t>
        </w:r>
      </w:hyperlink>
      <w:r>
        <w:rPr>
          <w:rFonts w:cs="Arial"/>
        </w:rPr>
        <w:t>.</w:t>
      </w:r>
    </w:p>
    <w:p w14:paraId="669D196C" w14:textId="77777777" w:rsidR="00C211C9" w:rsidRDefault="00C211C9">
      <w:pPr>
        <w:rPr>
          <w:rFonts w:cs="Arial"/>
        </w:rPr>
      </w:pPr>
    </w:p>
    <w:p w14:paraId="33E544AA" w14:textId="77777777" w:rsidR="00C211C9" w:rsidRDefault="00C211C9">
      <w:pPr>
        <w:keepNext/>
        <w:keepLines/>
        <w:rPr>
          <w:rFonts w:cs="Arial"/>
        </w:rPr>
      </w:pPr>
      <w:r>
        <w:rPr>
          <w:b/>
          <w:bCs/>
        </w:rPr>
        <w:t>Please note</w:t>
      </w:r>
    </w:p>
    <w:p w14:paraId="7D87EDF8" w14:textId="77777777" w:rsidR="00C211C9" w:rsidRDefault="00C211C9">
      <w:pPr>
        <w:keepNext/>
        <w:keepLines/>
      </w:pPr>
      <w:r>
        <w:t xml:space="preserve">Providers must be granted consent to assess against standards (accredited) by NZQA, </w:t>
      </w:r>
      <w:ins w:id="77" w:author="Sharyl" w:date="2011-09-26T15:51:00Z">
        <w:r>
          <w:t xml:space="preserve">or an inter-institutional body with delegated authority for quality assurance, </w:t>
        </w:r>
      </w:ins>
      <w:r>
        <w:t>before they can report credits from assessment against unit standards or deliver courses of study leading to that assessment.</w:t>
      </w:r>
    </w:p>
    <w:p w14:paraId="62C1367B" w14:textId="77777777" w:rsidR="00C211C9" w:rsidRDefault="00C211C9"/>
    <w:p w14:paraId="29540266" w14:textId="77777777" w:rsidR="00C211C9" w:rsidRDefault="00C211C9">
      <w:r>
        <w:t>Industry Training Organisations must be granted consent to assess against standards by NZQA before they can register credits from assessment against unit standards.</w:t>
      </w:r>
    </w:p>
    <w:p w14:paraId="16ECC43F" w14:textId="77777777" w:rsidR="00C211C9" w:rsidRDefault="00C211C9"/>
    <w:p w14:paraId="1431596A" w14:textId="77777777" w:rsidR="00C211C9" w:rsidRDefault="00C211C9">
      <w:r>
        <w:t>Providers and Industry Training Organisations, which have been granted consent and which are assessing against unit standards must engage with the moderation system that applies to those standards.</w:t>
      </w:r>
    </w:p>
    <w:p w14:paraId="443FF7A6" w14:textId="77777777" w:rsidR="00C211C9" w:rsidRDefault="00C211C9"/>
    <w:p w14:paraId="650C615C" w14:textId="646C8591" w:rsidR="00C211C9" w:rsidRDefault="008B4097">
      <w:del w:id="78" w:author="Sharyl" w:date="2011-09-26T15:51:00Z">
        <w:r>
          <w:delText>Requirements for consent to assess</w:delText>
        </w:r>
      </w:del>
      <w:ins w:id="79" w:author="Sharyl" w:date="2011-09-26T15:51:00Z">
        <w:r w:rsidR="00C211C9">
          <w:t>Consent requirements</w:t>
        </w:r>
      </w:ins>
      <w:r w:rsidR="00C211C9">
        <w:t xml:space="preserve"> and an outline of the moderation system that applies to this standard are outlined in the </w:t>
      </w:r>
      <w:del w:id="80" w:author="Sharyl" w:date="2011-09-26T15:51:00Z">
        <w:r>
          <w:delText xml:space="preserve">Consent </w:delText>
        </w:r>
      </w:del>
      <w:ins w:id="81" w:author="Sharyl" w:date="2011-09-26T15:51:00Z">
        <w:r w:rsidR="00C211C9">
          <w:t xml:space="preserve">Accreditation </w:t>
        </w:r>
      </w:ins>
      <w:r w:rsidR="00C211C9">
        <w:t xml:space="preserve">and Moderation </w:t>
      </w:r>
      <w:del w:id="82" w:author="Sharyl" w:date="2011-09-26T15:51:00Z">
        <w:r w:rsidR="004D54CD">
          <w:delText>Requirements (CMR</w:delText>
        </w:r>
      </w:del>
      <w:ins w:id="83" w:author="Sharyl" w:date="2011-09-26T15:51:00Z">
        <w:r w:rsidR="00C211C9">
          <w:t>Action Plan (AMAP</w:t>
        </w:r>
      </w:ins>
      <w:r w:rsidR="00C211C9">
        <w:t xml:space="preserve">).  The </w:t>
      </w:r>
      <w:del w:id="84" w:author="Sharyl" w:date="2011-09-26T15:51:00Z">
        <w:r>
          <w:delText>CMR</w:delText>
        </w:r>
      </w:del>
      <w:ins w:id="85" w:author="Sharyl" w:date="2011-09-26T15:51:00Z">
        <w:r w:rsidR="00C211C9">
          <w:t>AMAP</w:t>
        </w:r>
      </w:ins>
      <w:r w:rsidR="00C211C9">
        <w:t xml:space="preserve"> also includes useful information about special requirements for organisations wishing to develop education and training programmes, such as minimum qualifications for tutors and assessors, and special resource requirements.</w:t>
      </w:r>
    </w:p>
    <w:p w14:paraId="27000042" w14:textId="77777777" w:rsidR="00C211C9" w:rsidRDefault="00C211C9"/>
    <w:p w14:paraId="4616A4CA" w14:textId="77777777" w:rsidR="00C211C9" w:rsidRDefault="00C211C9">
      <w:pPr>
        <w:keepNext/>
        <w:keepLines/>
        <w:pBdr>
          <w:top w:val="single" w:sz="4" w:space="1" w:color="auto"/>
        </w:pBdr>
        <w:rPr>
          <w:b/>
          <w:bCs/>
        </w:rPr>
      </w:pPr>
      <w:r>
        <w:rPr>
          <w:b/>
          <w:bCs/>
        </w:rPr>
        <w:t>Comments on this unit standard</w:t>
      </w:r>
    </w:p>
    <w:p w14:paraId="6DBCB7CA" w14:textId="77777777" w:rsidR="00C211C9" w:rsidRDefault="00C211C9">
      <w:pPr>
        <w:keepNext/>
        <w:keepLines/>
      </w:pPr>
    </w:p>
    <w:p w14:paraId="246F90FD" w14:textId="77777777" w:rsidR="006042CA" w:rsidRDefault="00C211C9">
      <w:pPr>
        <w:keepNext/>
        <w:keepLines/>
        <w:sectPr w:rsidR="006042CA" w:rsidSect="006042CA">
          <w:footerReference w:type="default" r:id="rId15"/>
          <w:pgSz w:w="11906" w:h="16838" w:code="9"/>
          <w:pgMar w:top="1134" w:right="1134" w:bottom="1134" w:left="1134" w:header="369" w:footer="369" w:gutter="0"/>
          <w:paperSrc w:first="1025" w:other="1025"/>
          <w:pgNumType w:start="1"/>
          <w:cols w:space="720"/>
          <w:docGrid w:linePitch="326"/>
        </w:sectPr>
      </w:pPr>
      <w:r>
        <w:t xml:space="preserve">Please contact NZQA National Qualifications Services </w:t>
      </w:r>
      <w:hyperlink r:id="rId16" w:history="1">
        <w:r>
          <w:rPr>
            <w:rStyle w:val="Hyperlink"/>
          </w:rPr>
          <w:t>nqs@nzqa.govt.nz</w:t>
        </w:r>
      </w:hyperlink>
      <w:r>
        <w:t xml:space="preserve"> if you wish to suggest changes to the content of this unit standard.</w:t>
      </w:r>
    </w:p>
    <w:p w14:paraId="6719F9F9" w14:textId="77777777" w:rsidR="006042CA" w:rsidRDefault="006042CA" w:rsidP="006042CA">
      <w:pPr>
        <w:jc w:val="center"/>
        <w:rPr>
          <w:b/>
          <w:sz w:val="32"/>
        </w:rPr>
      </w:pPr>
      <w:r w:rsidRPr="0086456D">
        <w:rPr>
          <w:b/>
          <w:sz w:val="32"/>
        </w:rPr>
        <w:lastRenderedPageBreak/>
        <w:t>Unit Standard 11</w:t>
      </w:r>
      <w:r>
        <w:rPr>
          <w:b/>
          <w:sz w:val="32"/>
        </w:rPr>
        <w:t>3</w:t>
      </w:r>
      <w:r w:rsidRPr="0086456D">
        <w:rPr>
          <w:b/>
          <w:sz w:val="32"/>
        </w:rPr>
        <w:t xml:space="preserve"> Version 7 </w:t>
      </w:r>
      <w:r>
        <w:rPr>
          <w:b/>
          <w:sz w:val="32"/>
        </w:rPr>
        <w:t>compared with</w:t>
      </w:r>
      <w:r w:rsidRPr="0086456D">
        <w:rPr>
          <w:b/>
          <w:sz w:val="32"/>
        </w:rPr>
        <w:t xml:space="preserve"> Version 6</w:t>
      </w:r>
    </w:p>
    <w:p w14:paraId="6A97AAE8" w14:textId="77777777" w:rsidR="006042CA" w:rsidRPr="0086456D" w:rsidRDefault="006042CA" w:rsidP="006042CA">
      <w:pPr>
        <w:spacing w:before="120"/>
        <w:jc w:val="center"/>
        <w:rPr>
          <w:i/>
          <w:sz w:val="32"/>
        </w:rPr>
      </w:pPr>
      <w:bookmarkStart w:id="86" w:name="_GoBack"/>
      <w:r w:rsidRPr="00E26FCE">
        <w:rPr>
          <w:i/>
          <w:sz w:val="28"/>
        </w:rPr>
        <w:t>(deletions shown as strikethrough, insertions in blue)</w:t>
      </w:r>
      <w:bookmarkEnd w:id="86"/>
    </w:p>
    <w:p w14:paraId="5784843C" w14:textId="77777777" w:rsidR="006042CA" w:rsidRDefault="006042CA" w:rsidP="006042CA"/>
    <w:p w14:paraId="11D1D89A" w14:textId="77777777" w:rsidR="006042CA" w:rsidRDefault="006042CA" w:rsidP="006042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9"/>
        <w:gridCol w:w="3055"/>
        <w:gridCol w:w="1667"/>
        <w:gridCol w:w="3437"/>
      </w:tblGrid>
      <w:tr w:rsidR="006042CA" w14:paraId="4C48C0DD" w14:textId="77777777" w:rsidTr="00834879">
        <w:tblPrEx>
          <w:tblCellMar>
            <w:top w:w="0" w:type="dxa"/>
            <w:bottom w:w="0" w:type="dxa"/>
          </w:tblCellMar>
        </w:tblPrEx>
        <w:tc>
          <w:tcPr>
            <w:tcW w:w="1669" w:type="dxa"/>
            <w:shd w:val="clear" w:color="auto" w:fill="F3F3F3"/>
            <w:tcMar>
              <w:top w:w="170" w:type="dxa"/>
              <w:bottom w:w="170" w:type="dxa"/>
            </w:tcMar>
          </w:tcPr>
          <w:p w14:paraId="3A6F4784" w14:textId="77777777" w:rsidR="006042CA" w:rsidRDefault="006042CA" w:rsidP="00834879">
            <w:pPr>
              <w:pStyle w:val="StyleBoldBefore6ptAfter6pt"/>
              <w:spacing w:before="0" w:after="0"/>
            </w:pPr>
            <w:r>
              <w:t>Title</w:t>
            </w:r>
          </w:p>
        </w:tc>
        <w:tc>
          <w:tcPr>
            <w:tcW w:w="8159" w:type="dxa"/>
            <w:gridSpan w:val="3"/>
            <w:tcMar>
              <w:top w:w="170" w:type="dxa"/>
              <w:bottom w:w="170" w:type="dxa"/>
            </w:tcMar>
            <w:vAlign w:val="center"/>
          </w:tcPr>
          <w:p w14:paraId="5A1755F0" w14:textId="77777777" w:rsidR="006042CA" w:rsidRDefault="006042CA" w:rsidP="00834879">
            <w:pPr>
              <w:rPr>
                <w:b/>
              </w:rPr>
            </w:pPr>
            <w:r>
              <w:rPr>
                <w:b/>
              </w:rPr>
              <w:t>Produce business or organisational information using advanced word processing functions</w:t>
            </w:r>
          </w:p>
        </w:tc>
      </w:tr>
      <w:tr w:rsidR="006042CA" w14:paraId="263FA8F6" w14:textId="77777777" w:rsidTr="00834879">
        <w:tblPrEx>
          <w:tblCellMar>
            <w:top w:w="0" w:type="dxa"/>
            <w:bottom w:w="0" w:type="dxa"/>
          </w:tblCellMar>
        </w:tblPrEx>
        <w:tc>
          <w:tcPr>
            <w:tcW w:w="1669" w:type="dxa"/>
            <w:shd w:val="clear" w:color="auto" w:fill="F3F3F3"/>
            <w:tcMar>
              <w:top w:w="170" w:type="dxa"/>
              <w:bottom w:w="170" w:type="dxa"/>
            </w:tcMar>
          </w:tcPr>
          <w:p w14:paraId="1E1BAE9C" w14:textId="77777777" w:rsidR="006042CA" w:rsidRDefault="006042CA" w:rsidP="00834879">
            <w:pPr>
              <w:pStyle w:val="StyleBoldBefore6ptAfter6pt"/>
              <w:spacing w:before="0" w:after="0"/>
            </w:pPr>
            <w:r>
              <w:t>Level</w:t>
            </w:r>
          </w:p>
        </w:tc>
        <w:tc>
          <w:tcPr>
            <w:tcW w:w="3055" w:type="dxa"/>
            <w:tcMar>
              <w:top w:w="170" w:type="dxa"/>
              <w:bottom w:w="170" w:type="dxa"/>
            </w:tcMar>
            <w:vAlign w:val="center"/>
          </w:tcPr>
          <w:p w14:paraId="270665B9" w14:textId="77777777" w:rsidR="006042CA" w:rsidRDefault="006042CA" w:rsidP="00834879">
            <w:pPr>
              <w:rPr>
                <w:b/>
              </w:rPr>
            </w:pPr>
            <w:r>
              <w:rPr>
                <w:b/>
              </w:rPr>
              <w:t>4</w:t>
            </w:r>
          </w:p>
        </w:tc>
        <w:tc>
          <w:tcPr>
            <w:tcW w:w="1667" w:type="dxa"/>
            <w:shd w:val="clear" w:color="auto" w:fill="F3F3F3"/>
            <w:tcMar>
              <w:top w:w="170" w:type="dxa"/>
              <w:bottom w:w="170" w:type="dxa"/>
            </w:tcMar>
          </w:tcPr>
          <w:p w14:paraId="3B7935E3" w14:textId="77777777" w:rsidR="006042CA" w:rsidRDefault="006042CA" w:rsidP="00834879">
            <w:pPr>
              <w:rPr>
                <w:b/>
                <w:color w:val="000000"/>
              </w:rPr>
            </w:pPr>
            <w:r>
              <w:rPr>
                <w:b/>
              </w:rPr>
              <w:t>Credits</w:t>
            </w:r>
          </w:p>
        </w:tc>
        <w:tc>
          <w:tcPr>
            <w:tcW w:w="3437" w:type="dxa"/>
            <w:tcMar>
              <w:top w:w="170" w:type="dxa"/>
              <w:bottom w:w="170" w:type="dxa"/>
            </w:tcMar>
            <w:vAlign w:val="center"/>
          </w:tcPr>
          <w:p w14:paraId="34150A7A" w14:textId="77777777" w:rsidR="006042CA" w:rsidRDefault="006042CA" w:rsidP="00834879">
            <w:pPr>
              <w:rPr>
                <w:b/>
              </w:rPr>
            </w:pPr>
            <w:r>
              <w:rPr>
                <w:b/>
              </w:rPr>
              <w:t>10</w:t>
            </w:r>
          </w:p>
        </w:tc>
      </w:tr>
    </w:tbl>
    <w:p w14:paraId="7341B982" w14:textId="77777777" w:rsidR="006042CA" w:rsidRDefault="006042CA" w:rsidP="006042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8"/>
        <w:gridCol w:w="6974"/>
      </w:tblGrid>
      <w:tr w:rsidR="006042CA" w14:paraId="0DDE903A" w14:textId="77777777" w:rsidTr="00834879">
        <w:tblPrEx>
          <w:tblCellMar>
            <w:top w:w="0" w:type="dxa"/>
            <w:bottom w:w="0" w:type="dxa"/>
          </w:tblCellMar>
        </w:tblPrEx>
        <w:tc>
          <w:tcPr>
            <w:tcW w:w="2868" w:type="dxa"/>
            <w:shd w:val="clear" w:color="auto" w:fill="F3F3F3"/>
            <w:tcMar>
              <w:top w:w="170" w:type="dxa"/>
              <w:bottom w:w="170" w:type="dxa"/>
            </w:tcMar>
          </w:tcPr>
          <w:p w14:paraId="3B76AFC1" w14:textId="77777777" w:rsidR="006042CA" w:rsidRDefault="006042CA" w:rsidP="00834879">
            <w:pPr>
              <w:pStyle w:val="StyleBoldBefore6ptAfter6pt"/>
              <w:spacing w:before="0" w:after="0"/>
            </w:pPr>
            <w:r>
              <w:rPr>
                <w:bCs w:val="0"/>
              </w:rPr>
              <w:t>Purpose</w:t>
            </w:r>
          </w:p>
        </w:tc>
        <w:tc>
          <w:tcPr>
            <w:tcW w:w="6974" w:type="dxa"/>
            <w:tcMar>
              <w:top w:w="170" w:type="dxa"/>
              <w:bottom w:w="170" w:type="dxa"/>
            </w:tcMar>
            <w:vAlign w:val="center"/>
          </w:tcPr>
          <w:p w14:paraId="53415ECC" w14:textId="77777777" w:rsidR="006042CA" w:rsidRDefault="006042CA" w:rsidP="00834879">
            <w:pPr>
              <w:rPr>
                <w:rFonts w:cs="Arial"/>
              </w:rPr>
            </w:pPr>
            <w:r>
              <w:rPr>
                <w:rFonts w:cs="Arial"/>
              </w:rPr>
              <w:t>People credited with this unit standard are able to: apply advanced features and functions of word processing to produce business information; and apply language and text processing skills to produce business information.</w:t>
            </w:r>
          </w:p>
        </w:tc>
      </w:tr>
    </w:tbl>
    <w:p w14:paraId="2E4FCBED" w14:textId="77777777" w:rsidR="006042CA" w:rsidRDefault="006042CA" w:rsidP="006042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8"/>
        <w:gridCol w:w="6974"/>
      </w:tblGrid>
      <w:tr w:rsidR="006042CA" w14:paraId="672EE198" w14:textId="77777777" w:rsidTr="00834879">
        <w:tblPrEx>
          <w:tblCellMar>
            <w:top w:w="0" w:type="dxa"/>
            <w:bottom w:w="0" w:type="dxa"/>
          </w:tblCellMar>
        </w:tblPrEx>
        <w:tc>
          <w:tcPr>
            <w:tcW w:w="2868" w:type="dxa"/>
            <w:shd w:val="clear" w:color="auto" w:fill="F3F3F3"/>
            <w:tcMar>
              <w:top w:w="170" w:type="dxa"/>
              <w:bottom w:w="170" w:type="dxa"/>
            </w:tcMar>
          </w:tcPr>
          <w:p w14:paraId="464F082E" w14:textId="77777777" w:rsidR="006042CA" w:rsidRDefault="006042CA" w:rsidP="00834879">
            <w:pPr>
              <w:pStyle w:val="StyleBoldBefore6ptAfter6pt"/>
              <w:spacing w:before="0" w:after="0"/>
              <w:rPr>
                <w:bCs w:val="0"/>
              </w:rPr>
            </w:pPr>
            <w:r>
              <w:rPr>
                <w:bCs w:val="0"/>
              </w:rPr>
              <w:t>Classification</w:t>
            </w:r>
          </w:p>
        </w:tc>
        <w:tc>
          <w:tcPr>
            <w:tcW w:w="6974" w:type="dxa"/>
            <w:tcMar>
              <w:top w:w="170" w:type="dxa"/>
              <w:bottom w:w="170" w:type="dxa"/>
            </w:tcMar>
            <w:vAlign w:val="center"/>
          </w:tcPr>
          <w:p w14:paraId="60F9B8AE" w14:textId="77777777" w:rsidR="006042CA" w:rsidRDefault="006042CA" w:rsidP="00834879">
            <w:r>
              <w:t>Business Administration &gt; Business Information Processing</w:t>
            </w:r>
          </w:p>
        </w:tc>
      </w:tr>
    </w:tbl>
    <w:p w14:paraId="0C918420" w14:textId="77777777" w:rsidR="006042CA" w:rsidRDefault="006042CA" w:rsidP="006042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8"/>
        <w:gridCol w:w="6974"/>
      </w:tblGrid>
      <w:tr w:rsidR="006042CA" w14:paraId="6C4BF0E5" w14:textId="77777777" w:rsidTr="00834879">
        <w:tblPrEx>
          <w:tblCellMar>
            <w:top w:w="0" w:type="dxa"/>
            <w:bottom w:w="0" w:type="dxa"/>
          </w:tblCellMar>
        </w:tblPrEx>
        <w:tc>
          <w:tcPr>
            <w:tcW w:w="2868" w:type="dxa"/>
            <w:shd w:val="clear" w:color="auto" w:fill="F3F3F3"/>
            <w:tcMar>
              <w:top w:w="170" w:type="dxa"/>
              <w:bottom w:w="170" w:type="dxa"/>
            </w:tcMar>
          </w:tcPr>
          <w:p w14:paraId="4586756C" w14:textId="77777777" w:rsidR="006042CA" w:rsidRDefault="006042CA" w:rsidP="00834879">
            <w:pPr>
              <w:pStyle w:val="StyleBoldBefore6ptAfter6pt"/>
              <w:spacing w:before="0" w:after="0"/>
              <w:rPr>
                <w:bCs w:val="0"/>
              </w:rPr>
            </w:pPr>
            <w:r>
              <w:rPr>
                <w:bCs w:val="0"/>
              </w:rPr>
              <w:t>Available grade</w:t>
            </w:r>
          </w:p>
        </w:tc>
        <w:tc>
          <w:tcPr>
            <w:tcW w:w="6974" w:type="dxa"/>
            <w:tcMar>
              <w:top w:w="170" w:type="dxa"/>
              <w:bottom w:w="170" w:type="dxa"/>
            </w:tcMar>
          </w:tcPr>
          <w:p w14:paraId="52539A1B" w14:textId="77777777" w:rsidR="006042CA" w:rsidRDefault="006042CA" w:rsidP="00834879">
            <w:r>
              <w:t>Achieved</w:t>
            </w:r>
          </w:p>
        </w:tc>
      </w:tr>
    </w:tbl>
    <w:p w14:paraId="38658165" w14:textId="77777777" w:rsidR="006042CA" w:rsidRDefault="006042CA" w:rsidP="006042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8"/>
        <w:gridCol w:w="6960"/>
      </w:tblGrid>
      <w:tr w:rsidR="006042CA" w14:paraId="116C960C" w14:textId="77777777" w:rsidTr="00834879">
        <w:tblPrEx>
          <w:tblCellMar>
            <w:top w:w="0" w:type="dxa"/>
            <w:bottom w:w="0" w:type="dxa"/>
          </w:tblCellMar>
        </w:tblPrEx>
        <w:tc>
          <w:tcPr>
            <w:tcW w:w="9828" w:type="dxa"/>
            <w:gridSpan w:val="2"/>
            <w:shd w:val="clear" w:color="auto" w:fill="F3F3F3"/>
            <w:tcMar>
              <w:top w:w="113" w:type="dxa"/>
              <w:bottom w:w="113" w:type="dxa"/>
            </w:tcMar>
          </w:tcPr>
          <w:p w14:paraId="2921D171" w14:textId="77777777" w:rsidR="006042CA" w:rsidRDefault="006042CA" w:rsidP="00834879">
            <w:pPr>
              <w:pStyle w:val="StyleBoldBefore6ptAfter6pt"/>
              <w:spacing w:before="80" w:after="80"/>
              <w:rPr>
                <w:bCs w:val="0"/>
              </w:rPr>
            </w:pPr>
            <w:r>
              <w:rPr>
                <w:bCs w:val="0"/>
              </w:rPr>
              <w:t>Entry information</w:t>
            </w:r>
          </w:p>
        </w:tc>
      </w:tr>
      <w:tr w:rsidR="006042CA" w14:paraId="3CA1C2E1" w14:textId="77777777" w:rsidTr="00834879">
        <w:tblPrEx>
          <w:tblCellMar>
            <w:top w:w="0" w:type="dxa"/>
            <w:bottom w:w="0" w:type="dxa"/>
          </w:tblCellMar>
        </w:tblPrEx>
        <w:tc>
          <w:tcPr>
            <w:tcW w:w="2868" w:type="dxa"/>
            <w:shd w:val="clear" w:color="auto" w:fill="F3F3F3"/>
            <w:tcMar>
              <w:top w:w="170" w:type="dxa"/>
              <w:bottom w:w="170" w:type="dxa"/>
            </w:tcMar>
          </w:tcPr>
          <w:p w14:paraId="0DC51478" w14:textId="77777777" w:rsidR="006042CA" w:rsidRDefault="006042CA" w:rsidP="00834879">
            <w:pPr>
              <w:pStyle w:val="StyleBoldBefore6ptAfter6pt"/>
              <w:spacing w:before="0" w:after="0"/>
              <w:rPr>
                <w:bCs w:val="0"/>
              </w:rPr>
            </w:pPr>
            <w:r>
              <w:rPr>
                <w:bCs w:val="0"/>
              </w:rPr>
              <w:t>Recommended skills and knowledge</w:t>
            </w:r>
          </w:p>
        </w:tc>
        <w:tc>
          <w:tcPr>
            <w:tcW w:w="6960" w:type="dxa"/>
            <w:tcMar>
              <w:top w:w="170" w:type="dxa"/>
              <w:bottom w:w="170" w:type="dxa"/>
            </w:tcMar>
            <w:vAlign w:val="center"/>
          </w:tcPr>
          <w:p w14:paraId="5CAEE55B" w14:textId="77777777" w:rsidR="006042CA" w:rsidRDefault="006042CA" w:rsidP="00834879">
            <w:r>
              <w:rPr>
                <w:rFonts w:cs="Arial"/>
              </w:rPr>
              <w:t xml:space="preserve">Unit 112, </w:t>
            </w:r>
            <w:r>
              <w:rPr>
                <w:bCs/>
                <w:i/>
                <w:szCs w:val="24"/>
              </w:rPr>
              <w:t>Produce business or organisational information using word processing functions</w:t>
            </w:r>
            <w:r>
              <w:rPr>
                <w:rFonts w:cs="Arial"/>
              </w:rPr>
              <w:t>.</w:t>
            </w:r>
          </w:p>
        </w:tc>
      </w:tr>
    </w:tbl>
    <w:p w14:paraId="24BDFE04" w14:textId="77777777" w:rsidR="006042CA" w:rsidRDefault="006042CA" w:rsidP="006042CA"/>
    <w:p w14:paraId="27C6B5D9" w14:textId="77777777" w:rsidR="006042CA" w:rsidRDefault="006042CA" w:rsidP="006042CA">
      <w:pPr>
        <w:tabs>
          <w:tab w:val="left" w:pos="567"/>
        </w:tabs>
        <w:spacing w:before="120"/>
        <w:rPr>
          <w:rFonts w:cs="Arial"/>
          <w:b/>
          <w:bCs/>
          <w:szCs w:val="24"/>
        </w:rPr>
      </w:pPr>
      <w:r>
        <w:rPr>
          <w:rFonts w:cs="Arial"/>
          <w:b/>
          <w:bCs/>
          <w:szCs w:val="24"/>
        </w:rPr>
        <w:t>Explanatory notes</w:t>
      </w:r>
    </w:p>
    <w:p w14:paraId="0D3B09DF" w14:textId="77777777" w:rsidR="006042CA" w:rsidRDefault="006042CA" w:rsidP="006042CA">
      <w:pPr>
        <w:tabs>
          <w:tab w:val="left" w:pos="567"/>
          <w:tab w:val="left" w:pos="1134"/>
          <w:tab w:val="left" w:pos="1417"/>
        </w:tabs>
        <w:ind w:left="567" w:hanging="567"/>
        <w:rPr>
          <w:rFonts w:cs="Arial"/>
          <w:b/>
        </w:rPr>
      </w:pPr>
    </w:p>
    <w:p w14:paraId="2CF660CB" w14:textId="77777777" w:rsidR="006042CA" w:rsidRDefault="006042CA" w:rsidP="006042CA">
      <w:pPr>
        <w:tabs>
          <w:tab w:val="left" w:pos="567"/>
          <w:tab w:val="left" w:pos="1134"/>
          <w:tab w:val="left" w:pos="1417"/>
        </w:tabs>
        <w:ind w:left="567" w:hanging="567"/>
        <w:rPr>
          <w:rFonts w:cs="Arial"/>
        </w:rPr>
      </w:pPr>
      <w:r>
        <w:rPr>
          <w:rFonts w:cs="Arial"/>
        </w:rPr>
        <w:t>1</w:t>
      </w:r>
      <w:r>
        <w:rPr>
          <w:rFonts w:cs="Arial"/>
        </w:rPr>
        <w:tab/>
        <w:t xml:space="preserve">All activities associated with this unit standard must comply with occupational health and safety guidelines and recommendations in relation to working environment and work practices.  Reference for this unit standard includes </w:t>
      </w:r>
      <w:del w:id="87" w:author="tmp" w:date="2011-09-26T16:03:00Z">
        <w:r>
          <w:rPr>
            <w:i/>
          </w:rPr>
          <w:delText>G</w:delText>
        </w:r>
        <w:r w:rsidRPr="00D04637">
          <w:rPr>
            <w:i/>
          </w:rPr>
          <w:delText>uidelines</w:delText>
        </w:r>
      </w:del>
      <w:ins w:id="88" w:author="tmp" w:date="2011-09-26T16:03:00Z">
        <w:r>
          <w:rPr>
            <w:rFonts w:cs="Arial"/>
          </w:rPr>
          <w:t xml:space="preserve">OSH 3211 AFC: 1996 </w:t>
        </w:r>
        <w:r>
          <w:rPr>
            <w:rFonts w:cs="Arial"/>
            <w:i/>
          </w:rPr>
          <w:t>Approved Code of Practice</w:t>
        </w:r>
      </w:ins>
      <w:r>
        <w:rPr>
          <w:rFonts w:cs="Arial"/>
          <w:i/>
        </w:rPr>
        <w:t xml:space="preserve"> for </w:t>
      </w:r>
      <w:del w:id="89" w:author="tmp" w:date="2011-09-26T16:03:00Z">
        <w:r>
          <w:rPr>
            <w:i/>
          </w:rPr>
          <w:delText>U</w:delText>
        </w:r>
        <w:r w:rsidRPr="00D04637">
          <w:rPr>
            <w:i/>
          </w:rPr>
          <w:delText xml:space="preserve">sing </w:delText>
        </w:r>
        <w:r>
          <w:rPr>
            <w:i/>
          </w:rPr>
          <w:delText>C</w:delText>
        </w:r>
        <w:r w:rsidRPr="00D04637">
          <w:rPr>
            <w:i/>
          </w:rPr>
          <w:delText>omputers</w:delText>
        </w:r>
        <w:r>
          <w:rPr>
            <w:rFonts w:cs="Arial"/>
          </w:rPr>
          <w:delText>.</w:delText>
        </w:r>
      </w:del>
      <w:ins w:id="90" w:author="tmp" w:date="2011-09-26T16:03:00Z">
        <w:r>
          <w:rPr>
            <w:rFonts w:cs="Arial"/>
            <w:i/>
          </w:rPr>
          <w:t>the use of Visual Display Units in the Place Of Work</w:t>
        </w:r>
        <w:r>
          <w:rPr>
            <w:rFonts w:cs="Arial"/>
          </w:rPr>
          <w:t xml:space="preserve">. </w:t>
        </w:r>
      </w:ins>
      <w:r>
        <w:rPr>
          <w:rFonts w:cs="Arial"/>
        </w:rPr>
        <w:t xml:space="preserve"> Occupational Safety and Health Service: Department of Labour, available at </w:t>
      </w:r>
      <w:r>
        <w:rPr>
          <w:rPrChange w:id="91" w:author="tmp" w:date="2011-09-26T16:03:00Z">
            <w:rPr>
              <w:rStyle w:val="Hyperlink"/>
            </w:rPr>
          </w:rPrChange>
        </w:rPr>
        <w:fldChar w:fldCharType="begin"/>
      </w:r>
      <w:r>
        <w:rPr>
          <w:rPrChange w:id="92" w:author="tmp" w:date="2011-09-26T16:03:00Z">
            <w:rPr>
              <w:rStyle w:val="Hyperlink"/>
            </w:rPr>
          </w:rPrChange>
        </w:rPr>
        <w:instrText xml:space="preserve"> HYPERLINK "http://www.osh.</w:instrText>
      </w:r>
      <w:del w:id="93" w:author="tmp" w:date="2011-09-26T16:03:00Z">
        <w:r>
          <w:rPr>
            <w:rStyle w:val="Hyperlink"/>
          </w:rPr>
          <w:delInstrText>dol.</w:delInstrText>
        </w:r>
      </w:del>
      <w:r>
        <w:rPr>
          <w:rPrChange w:id="94" w:author="tmp" w:date="2011-09-26T16:03:00Z">
            <w:rPr>
              <w:rStyle w:val="Hyperlink"/>
            </w:rPr>
          </w:rPrChange>
        </w:rPr>
        <w:instrText>govt.nz/order/catalogue/</w:instrText>
      </w:r>
      <w:del w:id="95" w:author="tmp" w:date="2011-09-26T16:03:00Z">
        <w:r>
          <w:rPr>
            <w:rStyle w:val="Hyperlink"/>
          </w:rPr>
          <w:delInstrText>computers.shtml</w:delInstrText>
        </w:r>
      </w:del>
      <w:ins w:id="96" w:author="tmp" w:date="2011-09-26T16:03:00Z">
        <w:r>
          <w:rPr>
            <w:rFonts w:cs="Arial"/>
          </w:rPr>
          <w:instrText>pdf/vdu-ac.pdf</w:instrText>
        </w:r>
      </w:ins>
      <w:r>
        <w:rPr>
          <w:rPrChange w:id="97" w:author="tmp" w:date="2011-09-26T16:03:00Z">
            <w:rPr>
              <w:rStyle w:val="Hyperlink"/>
            </w:rPr>
          </w:rPrChange>
        </w:rPr>
        <w:instrText xml:space="preserve">" </w:instrText>
      </w:r>
      <w:r>
        <w:rPr>
          <w:rPrChange w:id="98" w:author="tmp" w:date="2011-09-26T16:03:00Z">
            <w:rPr>
              <w:color w:val="0000FF"/>
              <w:u w:val="single"/>
            </w:rPr>
          </w:rPrChange>
        </w:rPr>
      </w:r>
      <w:r>
        <w:rPr>
          <w:rPrChange w:id="99" w:author="tmp" w:date="2011-09-26T16:03:00Z">
            <w:rPr>
              <w:rStyle w:val="Hyperlink"/>
            </w:rPr>
          </w:rPrChange>
        </w:rPr>
        <w:fldChar w:fldCharType="separate"/>
      </w:r>
      <w:r>
        <w:rPr>
          <w:rStyle w:val="Hyperlink"/>
          <w:rFonts w:cs="Arial"/>
        </w:rPr>
        <w:t>http://www.osh.</w:t>
      </w:r>
      <w:del w:id="100" w:author="tmp" w:date="2011-09-26T16:03:00Z">
        <w:r w:rsidRPr="006B4B75">
          <w:rPr>
            <w:rStyle w:val="Hyperlink"/>
          </w:rPr>
          <w:delText>dol.</w:delText>
        </w:r>
      </w:del>
      <w:r>
        <w:rPr>
          <w:rStyle w:val="Hyperlink"/>
          <w:rFonts w:cs="Arial"/>
        </w:rPr>
        <w:t>govt.nz/order/catalogue/</w:t>
      </w:r>
      <w:del w:id="101" w:author="tmp" w:date="2011-09-26T16:03:00Z">
        <w:r w:rsidRPr="006B4B75">
          <w:rPr>
            <w:rStyle w:val="Hyperlink"/>
          </w:rPr>
          <w:delText>computers.shtml</w:delText>
        </w:r>
      </w:del>
      <w:ins w:id="102" w:author="tmp" w:date="2011-09-26T16:03:00Z">
        <w:r>
          <w:rPr>
            <w:rStyle w:val="Hyperlink"/>
            <w:rFonts w:cs="Arial"/>
          </w:rPr>
          <w:t>pdf/vdu-ac.pdf</w:t>
        </w:r>
      </w:ins>
      <w:r>
        <w:rPr>
          <w:rPrChange w:id="103" w:author="tmp" w:date="2011-09-26T16:03:00Z">
            <w:rPr>
              <w:rStyle w:val="Hyperlink"/>
            </w:rPr>
          </w:rPrChange>
        </w:rPr>
        <w:fldChar w:fldCharType="end"/>
      </w:r>
      <w:r>
        <w:rPr>
          <w:rFonts w:cs="Arial"/>
        </w:rPr>
        <w:t>.</w:t>
      </w:r>
    </w:p>
    <w:p w14:paraId="02EC08BE" w14:textId="77777777" w:rsidR="006042CA" w:rsidRDefault="006042CA" w:rsidP="006042CA">
      <w:pPr>
        <w:tabs>
          <w:tab w:val="left" w:pos="567"/>
          <w:tab w:val="left" w:pos="1134"/>
          <w:tab w:val="left" w:pos="1417"/>
        </w:tabs>
        <w:ind w:left="567" w:hanging="567"/>
        <w:rPr>
          <w:rFonts w:cs="Arial"/>
        </w:rPr>
      </w:pPr>
    </w:p>
    <w:p w14:paraId="34180EF5" w14:textId="77777777" w:rsidR="006042CA" w:rsidRDefault="006042CA" w:rsidP="006042CA">
      <w:pPr>
        <w:tabs>
          <w:tab w:val="left" w:pos="567"/>
          <w:tab w:val="left" w:pos="1134"/>
          <w:tab w:val="left" w:pos="1417"/>
        </w:tabs>
        <w:ind w:left="567" w:hanging="567"/>
        <w:rPr>
          <w:rFonts w:cs="Arial"/>
        </w:rPr>
      </w:pPr>
      <w:r>
        <w:rPr>
          <w:rFonts w:cs="Arial"/>
        </w:rPr>
        <w:t>2</w:t>
      </w:r>
      <w:r>
        <w:rPr>
          <w:rFonts w:cs="Arial"/>
        </w:rPr>
        <w:tab/>
        <w:t>Definition</w:t>
      </w:r>
      <w:r>
        <w:rPr>
          <w:rFonts w:cs="Arial"/>
        </w:rPr>
        <w:br/>
      </w:r>
      <w:r>
        <w:rPr>
          <w:rFonts w:cs="Arial"/>
          <w:i/>
        </w:rPr>
        <w:t>Established conventions</w:t>
      </w:r>
      <w:r>
        <w:rPr>
          <w:rFonts w:cs="Arial"/>
        </w:rPr>
        <w:t xml:space="preserve"> refer to accepted practices of display and design for page layout, font selection and size, use of proportional font, text formatting, use of lines, boxes, borders, shading, tables and columns, and margin alignment.  Conventions used must produce documents that are fit for their intended use and meet organisational style requirements.</w:t>
      </w:r>
    </w:p>
    <w:p w14:paraId="1A028DBF" w14:textId="77777777" w:rsidR="006042CA" w:rsidRDefault="006042CA" w:rsidP="006042CA">
      <w:pPr>
        <w:tabs>
          <w:tab w:val="left" w:pos="567"/>
          <w:tab w:val="left" w:pos="1134"/>
          <w:tab w:val="left" w:pos="1417"/>
        </w:tabs>
        <w:ind w:left="567" w:hanging="567"/>
        <w:rPr>
          <w:rFonts w:cs="Arial"/>
        </w:rPr>
      </w:pPr>
      <w:r>
        <w:rPr>
          <w:rFonts w:cs="Arial"/>
        </w:rPr>
        <w:tab/>
      </w:r>
      <w:r>
        <w:rPr>
          <w:rFonts w:cs="Arial"/>
          <w:i/>
        </w:rPr>
        <w:t>Organisational requirements</w:t>
      </w:r>
      <w:r>
        <w:rPr>
          <w:rFonts w:cs="Arial"/>
        </w:rPr>
        <w:t xml:space="preserve"> refer to the management practices used by the organisation.</w:t>
      </w:r>
    </w:p>
    <w:p w14:paraId="6F04A077" w14:textId="77777777" w:rsidR="006042CA" w:rsidRDefault="006042CA" w:rsidP="006042CA">
      <w:pPr>
        <w:tabs>
          <w:tab w:val="left" w:pos="567"/>
          <w:tab w:val="left" w:pos="1134"/>
          <w:tab w:val="left" w:pos="1417"/>
        </w:tabs>
        <w:ind w:left="567" w:hanging="567"/>
        <w:rPr>
          <w:rFonts w:cs="Arial"/>
        </w:rPr>
      </w:pPr>
      <w:r>
        <w:rPr>
          <w:rFonts w:cs="Arial"/>
        </w:rPr>
        <w:br w:type="page"/>
      </w:r>
      <w:r>
        <w:rPr>
          <w:rFonts w:cs="Arial"/>
        </w:rPr>
        <w:lastRenderedPageBreak/>
        <w:t>3</w:t>
      </w:r>
      <w:r>
        <w:rPr>
          <w:rFonts w:cs="Arial"/>
        </w:rPr>
        <w:tab/>
        <w:t>Business or organisational information requires the production of six different types of complex documents which may include but are not limited to – legal, financial and technical documents; formal reports; formal meeting documents; promotional brochures; forms for completing electronically and/or manually.</w:t>
      </w:r>
    </w:p>
    <w:p w14:paraId="1F8CEB65" w14:textId="77777777" w:rsidR="006042CA" w:rsidRDefault="006042CA" w:rsidP="006042CA">
      <w:pPr>
        <w:tabs>
          <w:tab w:val="left" w:pos="567"/>
          <w:tab w:val="left" w:pos="1134"/>
          <w:tab w:val="left" w:pos="1417"/>
        </w:tabs>
        <w:ind w:left="567" w:hanging="567"/>
        <w:rPr>
          <w:rFonts w:cs="Arial"/>
          <w:spacing w:val="-3"/>
        </w:rPr>
      </w:pPr>
    </w:p>
    <w:p w14:paraId="7C2F4666" w14:textId="77777777" w:rsidR="006042CA" w:rsidRDefault="006042CA" w:rsidP="006042CA">
      <w:pPr>
        <w:keepNext/>
        <w:keepLines/>
        <w:tabs>
          <w:tab w:val="left" w:pos="567"/>
          <w:tab w:val="left" w:pos="1134"/>
          <w:tab w:val="left" w:pos="1417"/>
        </w:tabs>
        <w:ind w:left="567" w:hanging="567"/>
        <w:rPr>
          <w:rFonts w:cs="Arial"/>
          <w:spacing w:val="-3"/>
        </w:rPr>
      </w:pPr>
      <w:r>
        <w:rPr>
          <w:rFonts w:cs="Arial"/>
          <w:spacing w:val="-3"/>
        </w:rPr>
        <w:t>4</w:t>
      </w:r>
      <w:r>
        <w:rPr>
          <w:rFonts w:cs="Arial"/>
          <w:spacing w:val="-3"/>
        </w:rPr>
        <w:tab/>
        <w:t>Spelling, grammar, vocabulary, and punctuation in the documents must be consistent with the nature and purpose of the business or organisational information required.  Candidates must be given the opportunity to proofread their work prior to submission.</w:t>
      </w:r>
    </w:p>
    <w:p w14:paraId="3CACA68C" w14:textId="77777777" w:rsidR="006042CA" w:rsidRDefault="006042CA" w:rsidP="006042CA">
      <w:pPr>
        <w:tabs>
          <w:tab w:val="left" w:pos="567"/>
          <w:tab w:val="left" w:pos="1134"/>
          <w:tab w:val="left" w:pos="1417"/>
        </w:tabs>
        <w:ind w:left="567" w:hanging="567"/>
        <w:rPr>
          <w:rFonts w:cs="Arial"/>
        </w:rPr>
      </w:pPr>
    </w:p>
    <w:p w14:paraId="467E2D7D" w14:textId="77777777" w:rsidR="006042CA" w:rsidRDefault="006042CA" w:rsidP="006042CA">
      <w:pPr>
        <w:tabs>
          <w:tab w:val="left" w:pos="567"/>
          <w:tab w:val="left" w:pos="1134"/>
          <w:tab w:val="left" w:pos="1417"/>
        </w:tabs>
        <w:ind w:left="567" w:hanging="567"/>
        <w:rPr>
          <w:rFonts w:cs="Arial"/>
        </w:rPr>
      </w:pPr>
      <w:r>
        <w:rPr>
          <w:rFonts w:cs="Arial"/>
        </w:rPr>
        <w:t>5</w:t>
      </w:r>
      <w:r>
        <w:rPr>
          <w:rFonts w:cs="Arial"/>
        </w:rPr>
        <w:tab/>
        <w:t>Logical structures such as folders must be used to organise and store files according to organisational requirements.</w:t>
      </w:r>
    </w:p>
    <w:p w14:paraId="71A3EC13" w14:textId="77777777" w:rsidR="006042CA" w:rsidRDefault="006042CA" w:rsidP="006042CA">
      <w:pPr>
        <w:tabs>
          <w:tab w:val="left" w:pos="567"/>
        </w:tabs>
        <w:rPr>
          <w:rFonts w:cs="Arial"/>
        </w:rPr>
      </w:pPr>
    </w:p>
    <w:p w14:paraId="38A482AC" w14:textId="77777777" w:rsidR="006042CA" w:rsidRDefault="006042CA" w:rsidP="006042CA">
      <w:pPr>
        <w:keepNext/>
        <w:keepLines/>
        <w:tabs>
          <w:tab w:val="left" w:pos="567"/>
        </w:tabs>
        <w:spacing w:before="120"/>
        <w:rPr>
          <w:rFonts w:cs="Arial"/>
          <w:b/>
          <w:bCs/>
          <w:sz w:val="28"/>
        </w:rPr>
      </w:pPr>
      <w:r>
        <w:rPr>
          <w:b/>
          <w:bCs/>
          <w:sz w:val="28"/>
        </w:rPr>
        <w:t>Outcomes and evidence requirement</w:t>
      </w:r>
      <w:r>
        <w:rPr>
          <w:rFonts w:cs="Arial"/>
          <w:b/>
          <w:bCs/>
          <w:sz w:val="28"/>
        </w:rPr>
        <w:t>s</w:t>
      </w:r>
    </w:p>
    <w:p w14:paraId="1A35DE5F" w14:textId="77777777" w:rsidR="006042CA" w:rsidRDefault="006042CA" w:rsidP="006042CA">
      <w:pPr>
        <w:keepNext/>
        <w:keepLines/>
        <w:ind w:left="567" w:hanging="567"/>
        <w:rPr>
          <w:rFonts w:cs="Arial"/>
        </w:rPr>
      </w:pPr>
    </w:p>
    <w:p w14:paraId="1FA0ACD8" w14:textId="77777777" w:rsidR="006042CA" w:rsidRDefault="006042CA" w:rsidP="006042CA">
      <w:pPr>
        <w:keepNext/>
        <w:keepLines/>
        <w:rPr>
          <w:rFonts w:cs="Arial"/>
          <w:b/>
        </w:rPr>
      </w:pPr>
      <w:r>
        <w:rPr>
          <w:rFonts w:cs="Arial"/>
          <w:b/>
        </w:rPr>
        <w:t>Outcome 1</w:t>
      </w:r>
    </w:p>
    <w:p w14:paraId="72139523" w14:textId="77777777" w:rsidR="006042CA" w:rsidRPr="00E467EC" w:rsidRDefault="006042CA" w:rsidP="006042CA">
      <w:pPr>
        <w:rPr>
          <w:rFonts w:cs="Arial"/>
          <w:b/>
          <w:sz w:val="20"/>
        </w:rPr>
      </w:pPr>
    </w:p>
    <w:p w14:paraId="744D422B" w14:textId="77777777" w:rsidR="006042CA" w:rsidRDefault="006042CA" w:rsidP="006042CA">
      <w:pPr>
        <w:rPr>
          <w:rFonts w:cs="Arial"/>
        </w:rPr>
      </w:pPr>
      <w:r>
        <w:rPr>
          <w:rFonts w:cs="Arial"/>
        </w:rPr>
        <w:t>Apply advanced features and functions of word processing to produce business information.</w:t>
      </w:r>
    </w:p>
    <w:p w14:paraId="52F05F62" w14:textId="77777777" w:rsidR="006042CA" w:rsidRDefault="006042CA" w:rsidP="006042CA">
      <w:pPr>
        <w:rPr>
          <w:rFonts w:cs="Arial"/>
        </w:rPr>
      </w:pPr>
    </w:p>
    <w:p w14:paraId="6A8824DD" w14:textId="77777777" w:rsidR="006042CA" w:rsidRDefault="006042CA" w:rsidP="006042CA">
      <w:pPr>
        <w:rPr>
          <w:rFonts w:cs="Arial"/>
          <w:b/>
        </w:rPr>
      </w:pPr>
      <w:r>
        <w:rPr>
          <w:rFonts w:cs="Arial"/>
          <w:b/>
        </w:rPr>
        <w:t>Evidence requirements</w:t>
      </w:r>
    </w:p>
    <w:p w14:paraId="03FB3291" w14:textId="77777777" w:rsidR="006042CA" w:rsidRDefault="006042CA" w:rsidP="006042CA">
      <w:pPr>
        <w:rPr>
          <w:rFonts w:cs="Arial"/>
          <w:b/>
        </w:rPr>
      </w:pPr>
    </w:p>
    <w:p w14:paraId="56CF96F4" w14:textId="77777777" w:rsidR="006042CA" w:rsidRDefault="006042CA" w:rsidP="006042CA">
      <w:pPr>
        <w:ind w:left="1134" w:hanging="1134"/>
        <w:rPr>
          <w:rFonts w:cs="Arial"/>
        </w:rPr>
      </w:pPr>
      <w:r>
        <w:rPr>
          <w:rFonts w:cs="Arial"/>
        </w:rPr>
        <w:t>1.1</w:t>
      </w:r>
      <w:r>
        <w:rPr>
          <w:rFonts w:cs="Arial"/>
        </w:rPr>
        <w:tab/>
        <w:t>Advanced formatting features are applied to present documents in accordance with the output required and organisational style requirements.</w:t>
      </w:r>
    </w:p>
    <w:p w14:paraId="74DEE3E8" w14:textId="77777777" w:rsidR="006042CA" w:rsidRDefault="006042CA" w:rsidP="006042CA">
      <w:pPr>
        <w:ind w:left="1134" w:hanging="1134"/>
        <w:rPr>
          <w:rFonts w:cs="Arial"/>
        </w:rPr>
      </w:pPr>
    </w:p>
    <w:p w14:paraId="25DA303F" w14:textId="77777777" w:rsidR="006042CA" w:rsidRDefault="006042CA" w:rsidP="006042CA">
      <w:pPr>
        <w:ind w:left="2551" w:hanging="1417"/>
        <w:rPr>
          <w:rFonts w:cs="Arial"/>
        </w:rPr>
      </w:pPr>
      <w:r>
        <w:rPr>
          <w:rFonts w:cs="Arial"/>
        </w:rPr>
        <w:t>Range</w:t>
      </w:r>
      <w:r>
        <w:rPr>
          <w:rFonts w:cs="Arial"/>
        </w:rPr>
        <w:tab/>
        <w:t>advanced formatting features include – creation and application of styles</w:t>
      </w:r>
      <w:del w:id="104" w:author="tmp" w:date="2011-09-26T16:03:00Z">
        <w:r>
          <w:rPr>
            <w:rFonts w:cs="Arial"/>
          </w:rPr>
          <w:delText>,</w:delText>
        </w:r>
      </w:del>
      <w:ins w:id="105" w:author="tmp" w:date="2011-09-26T16:03:00Z">
        <w:r>
          <w:rPr>
            <w:rFonts w:cs="Arial"/>
          </w:rPr>
          <w:t>;</w:t>
        </w:r>
      </w:ins>
      <w:r>
        <w:rPr>
          <w:rFonts w:cs="Arial"/>
        </w:rPr>
        <w:t xml:space="preserve"> table of contents and index</w:t>
      </w:r>
      <w:del w:id="106" w:author="tmp" w:date="2011-09-26T16:03:00Z">
        <w:r>
          <w:rPr>
            <w:rFonts w:cs="Arial"/>
          </w:rPr>
          <w:delText>,</w:delText>
        </w:r>
      </w:del>
      <w:ins w:id="107" w:author="tmp" w:date="2011-09-26T16:03:00Z">
        <w:r>
          <w:rPr>
            <w:rFonts w:cs="Arial"/>
          </w:rPr>
          <w:t>;</w:t>
        </w:r>
      </w:ins>
      <w:r>
        <w:rPr>
          <w:rFonts w:cs="Arial"/>
        </w:rPr>
        <w:t xml:space="preserve"> drop-down list and inserted field codes (in electronic form</w:t>
      </w:r>
      <w:del w:id="108" w:author="tmp" w:date="2011-09-26T16:03:00Z">
        <w:r>
          <w:rPr>
            <w:rFonts w:cs="Arial"/>
          </w:rPr>
          <w:delText>),</w:delText>
        </w:r>
      </w:del>
      <w:ins w:id="109" w:author="tmp" w:date="2011-09-26T16:03:00Z">
        <w:r>
          <w:rPr>
            <w:rFonts w:cs="Arial"/>
          </w:rPr>
          <w:t>);</w:t>
        </w:r>
      </w:ins>
      <w:r>
        <w:rPr>
          <w:rFonts w:cs="Arial"/>
        </w:rPr>
        <w:t xml:space="preserve"> complex tables</w:t>
      </w:r>
      <w:del w:id="110" w:author="tmp" w:date="2011-09-26T16:03:00Z">
        <w:r>
          <w:rPr>
            <w:rFonts w:cs="Arial"/>
          </w:rPr>
          <w:delText>,</w:delText>
        </w:r>
      </w:del>
      <w:ins w:id="111" w:author="tmp" w:date="2011-09-26T16:03:00Z">
        <w:r>
          <w:rPr>
            <w:rFonts w:cs="Arial"/>
          </w:rPr>
          <w:t>;</w:t>
        </w:r>
      </w:ins>
      <w:r>
        <w:rPr>
          <w:rFonts w:cs="Arial"/>
        </w:rPr>
        <w:t xml:space="preserve"> macros</w:t>
      </w:r>
      <w:del w:id="112" w:author="tmp" w:date="2011-09-26T16:03:00Z">
        <w:r>
          <w:rPr>
            <w:rFonts w:cs="Arial"/>
          </w:rPr>
          <w:delText>,</w:delText>
        </w:r>
      </w:del>
      <w:ins w:id="113" w:author="tmp" w:date="2011-09-26T16:03:00Z">
        <w:r>
          <w:rPr>
            <w:rFonts w:cs="Arial"/>
          </w:rPr>
          <w:t>;</w:t>
        </w:r>
      </w:ins>
      <w:r>
        <w:rPr>
          <w:rFonts w:cs="Arial"/>
        </w:rPr>
        <w:t xml:space="preserve"> outline numbering</w:t>
      </w:r>
      <w:del w:id="114" w:author="tmp" w:date="2011-09-26T16:03:00Z">
        <w:r>
          <w:rPr>
            <w:rFonts w:cs="Arial"/>
          </w:rPr>
          <w:delText>,</w:delText>
        </w:r>
      </w:del>
      <w:ins w:id="115" w:author="tmp" w:date="2011-09-26T16:03:00Z">
        <w:r>
          <w:rPr>
            <w:rFonts w:cs="Arial"/>
          </w:rPr>
          <w:t>;</w:t>
        </w:r>
      </w:ins>
      <w:r>
        <w:rPr>
          <w:rFonts w:cs="Arial"/>
        </w:rPr>
        <w:t xml:space="preserve"> page and section breaks</w:t>
      </w:r>
      <w:del w:id="116" w:author="tmp" w:date="2011-09-26T16:03:00Z">
        <w:r>
          <w:rPr>
            <w:rFonts w:cs="Arial"/>
          </w:rPr>
          <w:delText>,</w:delText>
        </w:r>
      </w:del>
      <w:ins w:id="117" w:author="tmp" w:date="2011-09-26T16:03:00Z">
        <w:r>
          <w:rPr>
            <w:rFonts w:cs="Arial"/>
          </w:rPr>
          <w:t>;</w:t>
        </w:r>
      </w:ins>
      <w:r>
        <w:rPr>
          <w:rFonts w:cs="Arial"/>
        </w:rPr>
        <w:t xml:space="preserve"> import/embed data from another software application;</w:t>
      </w:r>
      <w:r>
        <w:rPr>
          <w:rFonts w:cs="Arial"/>
        </w:rPr>
        <w:br/>
        <w:t>includes at least two of the following – use of foreign characters</w:t>
      </w:r>
      <w:del w:id="118" w:author="tmp" w:date="2011-09-26T16:03:00Z">
        <w:r>
          <w:rPr>
            <w:rFonts w:cs="Arial"/>
          </w:rPr>
          <w:delText>,</w:delText>
        </w:r>
      </w:del>
      <w:ins w:id="119" w:author="tmp" w:date="2011-09-26T16:03:00Z">
        <w:r>
          <w:rPr>
            <w:rFonts w:cs="Arial"/>
          </w:rPr>
          <w:t>;</w:t>
        </w:r>
      </w:ins>
      <w:r>
        <w:rPr>
          <w:rFonts w:cs="Arial"/>
        </w:rPr>
        <w:t xml:space="preserve"> mathematical symbols and/or foreign currency symbols</w:t>
      </w:r>
      <w:del w:id="120" w:author="tmp" w:date="2011-09-26T16:03:00Z">
        <w:r>
          <w:rPr>
            <w:rFonts w:cs="Arial"/>
          </w:rPr>
          <w:delText>,</w:delText>
        </w:r>
      </w:del>
      <w:ins w:id="121" w:author="tmp" w:date="2011-09-26T16:03:00Z">
        <w:r>
          <w:rPr>
            <w:rFonts w:cs="Arial"/>
          </w:rPr>
          <w:t>;</w:t>
        </w:r>
      </w:ins>
      <w:r>
        <w:rPr>
          <w:rFonts w:cs="Arial"/>
        </w:rPr>
        <w:t xml:space="preserve"> calculations and use of formulae</w:t>
      </w:r>
      <w:del w:id="122" w:author="tmp" w:date="2011-09-26T16:03:00Z">
        <w:r>
          <w:rPr>
            <w:rFonts w:cs="Arial"/>
          </w:rPr>
          <w:delText>,</w:delText>
        </w:r>
      </w:del>
      <w:ins w:id="123" w:author="tmp" w:date="2011-09-26T16:03:00Z">
        <w:r>
          <w:rPr>
            <w:rFonts w:cs="Arial"/>
          </w:rPr>
          <w:t>;</w:t>
        </w:r>
      </w:ins>
      <w:r>
        <w:rPr>
          <w:rFonts w:cs="Arial"/>
        </w:rPr>
        <w:t xml:space="preserve"> integration of text and graphics</w:t>
      </w:r>
      <w:del w:id="124" w:author="tmp" w:date="2011-09-26T16:03:00Z">
        <w:r>
          <w:rPr>
            <w:rFonts w:cs="Arial"/>
          </w:rPr>
          <w:delText>,</w:delText>
        </w:r>
      </w:del>
      <w:ins w:id="125" w:author="tmp" w:date="2011-09-26T16:03:00Z">
        <w:r>
          <w:rPr>
            <w:rFonts w:cs="Arial"/>
          </w:rPr>
          <w:t>;</w:t>
        </w:r>
      </w:ins>
      <w:r>
        <w:rPr>
          <w:rFonts w:cs="Arial"/>
        </w:rPr>
        <w:t xml:space="preserve"> assembling documents using hyperlinks.</w:t>
      </w:r>
    </w:p>
    <w:p w14:paraId="3E79A931" w14:textId="77777777" w:rsidR="006042CA" w:rsidRDefault="006042CA" w:rsidP="006042CA">
      <w:pPr>
        <w:rPr>
          <w:rFonts w:cs="Arial"/>
        </w:rPr>
      </w:pPr>
    </w:p>
    <w:p w14:paraId="5C5CA181" w14:textId="77777777" w:rsidR="006042CA" w:rsidRDefault="006042CA" w:rsidP="006042CA">
      <w:pPr>
        <w:ind w:left="1134" w:hanging="1134"/>
        <w:rPr>
          <w:rFonts w:cs="Arial"/>
        </w:rPr>
      </w:pPr>
      <w:r>
        <w:rPr>
          <w:rFonts w:cs="Arial"/>
        </w:rPr>
        <w:t>1.2</w:t>
      </w:r>
      <w:r>
        <w:rPr>
          <w:rFonts w:cs="Arial"/>
        </w:rPr>
        <w:tab/>
        <w:t>Documents are produced incorporating multiple columns and tabulated material in accordance with system features and output required.</w:t>
      </w:r>
    </w:p>
    <w:p w14:paraId="68ACB07F" w14:textId="77777777" w:rsidR="006042CA" w:rsidRDefault="006042CA" w:rsidP="006042CA">
      <w:pPr>
        <w:ind w:left="1134" w:hanging="1134"/>
        <w:rPr>
          <w:rFonts w:cs="Arial"/>
        </w:rPr>
      </w:pPr>
    </w:p>
    <w:p w14:paraId="43FBE1C9" w14:textId="77777777" w:rsidR="006042CA" w:rsidRDefault="006042CA" w:rsidP="006042CA">
      <w:pPr>
        <w:ind w:left="2551" w:hanging="1417"/>
        <w:rPr>
          <w:ins w:id="126" w:author="tmp" w:date="2011-09-26T16:03:00Z"/>
          <w:rFonts w:cs="Arial"/>
        </w:rPr>
      </w:pPr>
      <w:ins w:id="127" w:author="tmp" w:date="2011-09-26T16:03:00Z">
        <w:r>
          <w:rPr>
            <w:rFonts w:cs="Arial"/>
          </w:rPr>
          <w:t>Range</w:t>
        </w:r>
        <w:r>
          <w:rPr>
            <w:rFonts w:cs="Arial"/>
          </w:rPr>
          <w:tab/>
          <w:t>advanced entry features may include but are not limited to – creating and applying macros, creating and editing styles, hyperlinks;</w:t>
        </w:r>
        <w:r>
          <w:rPr>
            <w:rFonts w:cs="Arial"/>
          </w:rPr>
          <w:br/>
          <w:t>evidence of two is required.</w:t>
        </w:r>
      </w:ins>
    </w:p>
    <w:p w14:paraId="3111BA35" w14:textId="77777777" w:rsidR="006042CA" w:rsidRDefault="006042CA" w:rsidP="006042CA">
      <w:pPr>
        <w:rPr>
          <w:ins w:id="128" w:author="tmp" w:date="2011-09-26T16:03:00Z"/>
          <w:rFonts w:cs="Arial"/>
        </w:rPr>
      </w:pPr>
    </w:p>
    <w:p w14:paraId="10214319" w14:textId="77777777" w:rsidR="006042CA" w:rsidRDefault="006042CA" w:rsidP="006042CA">
      <w:pPr>
        <w:ind w:left="1134" w:hanging="1134"/>
        <w:rPr>
          <w:rFonts w:cs="Arial"/>
        </w:rPr>
      </w:pPr>
      <w:r>
        <w:rPr>
          <w:rFonts w:cs="Arial"/>
        </w:rPr>
        <w:t>1.3</w:t>
      </w:r>
      <w:r>
        <w:rPr>
          <w:rFonts w:cs="Arial"/>
        </w:rPr>
        <w:tab/>
        <w:t>Templates are produced and variable data is inserted in accordance with the output required.</w:t>
      </w:r>
    </w:p>
    <w:p w14:paraId="6717C044" w14:textId="77777777" w:rsidR="006042CA" w:rsidRDefault="006042CA" w:rsidP="006042CA">
      <w:pPr>
        <w:ind w:left="1134" w:hanging="1134"/>
        <w:rPr>
          <w:rFonts w:cs="Arial"/>
        </w:rPr>
      </w:pPr>
    </w:p>
    <w:p w14:paraId="1537D4A9" w14:textId="77777777" w:rsidR="006042CA" w:rsidRDefault="006042CA" w:rsidP="006042CA">
      <w:pPr>
        <w:ind w:left="1134" w:hanging="1134"/>
        <w:rPr>
          <w:rFonts w:cs="Arial"/>
        </w:rPr>
      </w:pPr>
      <w:r>
        <w:rPr>
          <w:rFonts w:cs="Arial"/>
        </w:rPr>
        <w:t>1.4</w:t>
      </w:r>
      <w:r>
        <w:rPr>
          <w:rFonts w:cs="Arial"/>
        </w:rPr>
        <w:tab/>
        <w:t>Documents are produced using advanced merge options in accordance with the output required.</w:t>
      </w:r>
    </w:p>
    <w:p w14:paraId="19E616B6" w14:textId="77777777" w:rsidR="006042CA" w:rsidRDefault="006042CA" w:rsidP="006042CA">
      <w:pPr>
        <w:ind w:left="1134" w:hanging="1134"/>
        <w:rPr>
          <w:rFonts w:cs="Arial"/>
        </w:rPr>
      </w:pPr>
    </w:p>
    <w:p w14:paraId="2B020A40" w14:textId="77777777" w:rsidR="006042CA" w:rsidRDefault="006042CA" w:rsidP="006042CA">
      <w:pPr>
        <w:ind w:left="2551" w:hanging="1417"/>
        <w:rPr>
          <w:rFonts w:cs="Arial"/>
        </w:rPr>
      </w:pPr>
      <w:r>
        <w:rPr>
          <w:rFonts w:cs="Arial"/>
        </w:rPr>
        <w:t>Range</w:t>
      </w:r>
      <w:r>
        <w:rPr>
          <w:rFonts w:cs="Arial"/>
        </w:rPr>
        <w:tab/>
        <w:t>conditional merge, multiple merges from same data source, linked files, if/then/else statements, random data records, linked database;</w:t>
      </w:r>
    </w:p>
    <w:p w14:paraId="085013B1" w14:textId="77777777" w:rsidR="006042CA" w:rsidRDefault="006042CA" w:rsidP="006042CA">
      <w:pPr>
        <w:ind w:left="2551"/>
        <w:rPr>
          <w:rFonts w:cs="Arial"/>
        </w:rPr>
      </w:pPr>
      <w:r>
        <w:rPr>
          <w:rFonts w:cs="Arial"/>
        </w:rPr>
        <w:t>evidence of three is required.</w:t>
      </w:r>
    </w:p>
    <w:p w14:paraId="031029FF" w14:textId="77777777" w:rsidR="006042CA" w:rsidRDefault="006042CA" w:rsidP="006042CA">
      <w:pPr>
        <w:rPr>
          <w:rFonts w:cs="Arial"/>
        </w:rPr>
      </w:pPr>
    </w:p>
    <w:p w14:paraId="1E27D40F" w14:textId="77777777" w:rsidR="006042CA" w:rsidRDefault="006042CA" w:rsidP="006042CA">
      <w:pPr>
        <w:keepNext/>
        <w:keepLines/>
        <w:tabs>
          <w:tab w:val="left" w:pos="0"/>
          <w:tab w:val="left" w:pos="1134"/>
        </w:tabs>
        <w:ind w:left="1123" w:hanging="1123"/>
        <w:rPr>
          <w:del w:id="129" w:author="tmp" w:date="2011-09-26T16:03:00Z"/>
          <w:rFonts w:cs="Arial"/>
          <w:spacing w:val="-3"/>
        </w:rPr>
      </w:pPr>
      <w:del w:id="130" w:author="tmp" w:date="2011-09-26T16:03:00Z">
        <w:r>
          <w:rPr>
            <w:rFonts w:cs="Arial"/>
            <w:spacing w:val="-3"/>
          </w:rPr>
          <w:delText>1.5</w:delText>
        </w:r>
        <w:r w:rsidRPr="00081AE2">
          <w:rPr>
            <w:rFonts w:cs="Arial"/>
            <w:spacing w:val="-3"/>
          </w:rPr>
          <w:tab/>
          <w:delText>Document summary sheets are used to ensure effective file management in accordance with file access and retrieval requirements, and organisational requirements.</w:delText>
        </w:r>
      </w:del>
    </w:p>
    <w:p w14:paraId="78FF14AC" w14:textId="77777777" w:rsidR="006042CA" w:rsidRPr="00081AE2" w:rsidRDefault="006042CA" w:rsidP="006042CA">
      <w:pPr>
        <w:keepNext/>
        <w:keepLines/>
        <w:tabs>
          <w:tab w:val="left" w:pos="0"/>
          <w:tab w:val="left" w:pos="1134"/>
        </w:tabs>
        <w:ind w:left="1123" w:hanging="1123"/>
        <w:rPr>
          <w:del w:id="131" w:author="tmp" w:date="2011-09-26T16:03:00Z"/>
          <w:rFonts w:cs="Arial"/>
          <w:spacing w:val="-3"/>
        </w:rPr>
      </w:pPr>
    </w:p>
    <w:p w14:paraId="6CC8F76D" w14:textId="77777777" w:rsidR="006042CA" w:rsidRDefault="006042CA" w:rsidP="006042CA">
      <w:pPr>
        <w:ind w:left="1134" w:hanging="1134"/>
        <w:rPr>
          <w:rFonts w:cs="Arial"/>
        </w:rPr>
      </w:pPr>
      <w:del w:id="132" w:author="tmp" w:date="2011-09-26T16:03:00Z">
        <w:r>
          <w:rPr>
            <w:rFonts w:cs="Arial"/>
          </w:rPr>
          <w:delText>1.6</w:delText>
        </w:r>
      </w:del>
      <w:ins w:id="133" w:author="tmp" w:date="2011-09-26T16:03:00Z">
        <w:r>
          <w:rPr>
            <w:rFonts w:cs="Arial"/>
          </w:rPr>
          <w:t>1.5</w:t>
        </w:r>
      </w:ins>
      <w:r>
        <w:rPr>
          <w:rFonts w:cs="Arial"/>
        </w:rPr>
        <w:tab/>
        <w:t>File management facilities are used to search, locate, and manipulate word processing files, folders and subfolders in accordance with system features and organisational requirements.</w:t>
      </w:r>
    </w:p>
    <w:p w14:paraId="74C914D8" w14:textId="77777777" w:rsidR="006042CA" w:rsidRDefault="006042CA" w:rsidP="006042CA">
      <w:pPr>
        <w:ind w:left="1134" w:hanging="1134"/>
        <w:rPr>
          <w:rFonts w:cs="Arial"/>
        </w:rPr>
      </w:pPr>
    </w:p>
    <w:p w14:paraId="6131933C" w14:textId="77777777" w:rsidR="006042CA" w:rsidRDefault="006042CA" w:rsidP="006042CA">
      <w:pPr>
        <w:keepNext/>
        <w:keepLines/>
        <w:rPr>
          <w:rFonts w:cs="Arial"/>
          <w:b/>
        </w:rPr>
      </w:pPr>
      <w:r>
        <w:rPr>
          <w:rFonts w:cs="Arial"/>
          <w:b/>
        </w:rPr>
        <w:t>Outcome 2</w:t>
      </w:r>
    </w:p>
    <w:p w14:paraId="45EA4CDF" w14:textId="77777777" w:rsidR="006042CA" w:rsidRDefault="006042CA" w:rsidP="006042CA">
      <w:pPr>
        <w:keepNext/>
        <w:keepLines/>
        <w:rPr>
          <w:rFonts w:cs="Arial"/>
          <w:b/>
        </w:rPr>
      </w:pPr>
    </w:p>
    <w:p w14:paraId="4893EC51" w14:textId="77777777" w:rsidR="006042CA" w:rsidRDefault="006042CA" w:rsidP="006042CA">
      <w:pPr>
        <w:keepNext/>
        <w:keepLines/>
        <w:rPr>
          <w:rFonts w:cs="Arial"/>
        </w:rPr>
      </w:pPr>
      <w:r>
        <w:rPr>
          <w:rFonts w:cs="Arial"/>
        </w:rPr>
        <w:t>Apply language and text processing skills to produce business information.</w:t>
      </w:r>
    </w:p>
    <w:p w14:paraId="6DDDA914" w14:textId="77777777" w:rsidR="006042CA" w:rsidRDefault="006042CA" w:rsidP="006042CA">
      <w:pPr>
        <w:keepNext/>
        <w:keepLines/>
        <w:rPr>
          <w:rFonts w:cs="Arial"/>
        </w:rPr>
      </w:pPr>
    </w:p>
    <w:p w14:paraId="6BAC534F" w14:textId="77777777" w:rsidR="006042CA" w:rsidRDefault="006042CA" w:rsidP="006042CA">
      <w:pPr>
        <w:keepNext/>
        <w:keepLines/>
        <w:rPr>
          <w:rFonts w:cs="Arial"/>
          <w:b/>
        </w:rPr>
      </w:pPr>
      <w:r>
        <w:rPr>
          <w:rFonts w:cs="Arial"/>
          <w:b/>
        </w:rPr>
        <w:t>Evidence requirements</w:t>
      </w:r>
    </w:p>
    <w:p w14:paraId="4D04DEE1" w14:textId="77777777" w:rsidR="006042CA" w:rsidRDefault="006042CA" w:rsidP="006042CA">
      <w:pPr>
        <w:keepNext/>
        <w:keepLines/>
        <w:rPr>
          <w:rFonts w:cs="Arial"/>
          <w:b/>
        </w:rPr>
      </w:pPr>
    </w:p>
    <w:p w14:paraId="4EE74E34" w14:textId="77777777" w:rsidR="006042CA" w:rsidRDefault="006042CA" w:rsidP="006042CA">
      <w:pPr>
        <w:keepNext/>
        <w:keepLines/>
        <w:ind w:left="1134" w:hanging="1134"/>
        <w:rPr>
          <w:rFonts w:cs="Arial"/>
        </w:rPr>
      </w:pPr>
      <w:r>
        <w:rPr>
          <w:rFonts w:cs="Arial"/>
        </w:rPr>
        <w:t>2.1</w:t>
      </w:r>
      <w:r>
        <w:rPr>
          <w:rFonts w:cs="Arial"/>
        </w:rPr>
        <w:tab/>
        <w:t>Spelling, grammar, vocabulary, and punctuation are consistent with the nature and purpose of the complex documents required.</w:t>
      </w:r>
    </w:p>
    <w:p w14:paraId="1AB01362" w14:textId="77777777" w:rsidR="006042CA" w:rsidRDefault="006042CA" w:rsidP="006042CA">
      <w:pPr>
        <w:ind w:left="1134" w:hanging="1134"/>
        <w:rPr>
          <w:rFonts w:cs="Arial"/>
        </w:rPr>
      </w:pPr>
    </w:p>
    <w:p w14:paraId="6FE45F0E" w14:textId="77777777" w:rsidR="006042CA" w:rsidRDefault="006042CA" w:rsidP="006042CA">
      <w:pPr>
        <w:ind w:left="1134" w:hanging="1134"/>
        <w:rPr>
          <w:rFonts w:cs="Arial"/>
        </w:rPr>
      </w:pPr>
      <w:r>
        <w:rPr>
          <w:rFonts w:cs="Arial"/>
        </w:rPr>
        <w:t>2.2</w:t>
      </w:r>
      <w:r>
        <w:rPr>
          <w:rFonts w:cs="Arial"/>
        </w:rPr>
        <w:tab/>
        <w:t>Page layout, format and design of complex documents are consistent with established conventions, the output required, and meet organisational style requirements.</w:t>
      </w:r>
    </w:p>
    <w:p w14:paraId="271F8EBA" w14:textId="77777777" w:rsidR="006042CA" w:rsidRDefault="006042CA" w:rsidP="006042CA">
      <w:pPr>
        <w:tabs>
          <w:tab w:val="left" w:pos="1134"/>
          <w:tab w:val="left" w:pos="2552"/>
        </w:tabs>
        <w:ind w:left="1134" w:hanging="1134"/>
        <w:rPr>
          <w:ins w:id="134" w:author="tmp" w:date="2011-09-26T16:03:00Z"/>
          <w:rFonts w:cs="Arial"/>
        </w:rPr>
      </w:pPr>
      <w:ins w:id="135" w:author="tmp" w:date="2011-09-26T16:03:00Z">
        <w:r>
          <w:rPr>
            <w:rFonts w:cs="Arial"/>
          </w:rPr>
          <w:tab/>
        </w:r>
      </w:ins>
    </w:p>
    <w:p w14:paraId="00B34BF8" w14:textId="77777777" w:rsidR="006042CA" w:rsidRDefault="006042CA" w:rsidP="006042CA">
      <w:pPr>
        <w:ind w:left="2551" w:hanging="1417"/>
        <w:rPr>
          <w:ins w:id="136" w:author="tmp" w:date="2011-09-26T16:03:00Z"/>
          <w:rFonts w:cs="Arial"/>
        </w:rPr>
      </w:pPr>
      <w:ins w:id="137" w:author="tmp" w:date="2011-09-26T16:03:00Z">
        <w:r>
          <w:rPr>
            <w:rFonts w:cs="Arial"/>
          </w:rPr>
          <w:t>Range</w:t>
        </w:r>
        <w:r>
          <w:rPr>
            <w:rFonts w:cs="Arial"/>
          </w:rPr>
          <w:tab/>
          <w:t>evidence of three documents is required.</w:t>
        </w:r>
      </w:ins>
    </w:p>
    <w:p w14:paraId="797606C3" w14:textId="77777777" w:rsidR="006042CA" w:rsidRDefault="006042CA" w:rsidP="006042CA">
      <w:pPr>
        <w:tabs>
          <w:tab w:val="left" w:pos="1134"/>
          <w:tab w:val="left" w:pos="2552"/>
        </w:tabs>
        <w:ind w:left="1134" w:hanging="1134"/>
        <w:rPr>
          <w:rFonts w:cs="Arial"/>
        </w:rPr>
      </w:pPr>
    </w:p>
    <w:p w14:paraId="3FEE6459" w14:textId="77777777" w:rsidR="006042CA" w:rsidRDefault="006042CA" w:rsidP="006042CA">
      <w:pPr>
        <w:pStyle w:val="StyleLeft0cmHanging2cm"/>
        <w:pBdr>
          <w:top w:val="single" w:sz="24" w:space="1" w:color="C0C0C0"/>
        </w:pBdr>
        <w:ind w:left="1134" w:hanging="113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8"/>
        <w:gridCol w:w="6614"/>
      </w:tblGrid>
      <w:tr w:rsidR="006042CA" w14:paraId="39C0D8CA" w14:textId="77777777" w:rsidTr="00834879">
        <w:tblPrEx>
          <w:tblCellMar>
            <w:top w:w="0" w:type="dxa"/>
            <w:bottom w:w="0" w:type="dxa"/>
          </w:tblCellMar>
        </w:tblPrEx>
        <w:trPr>
          <w:cantSplit/>
        </w:trPr>
        <w:tc>
          <w:tcPr>
            <w:tcW w:w="3228" w:type="dxa"/>
            <w:shd w:val="clear" w:color="auto" w:fill="F3F3F3"/>
            <w:tcMar>
              <w:top w:w="170" w:type="dxa"/>
              <w:bottom w:w="170" w:type="dxa"/>
            </w:tcMar>
          </w:tcPr>
          <w:p w14:paraId="378C72CA" w14:textId="77777777" w:rsidR="006042CA" w:rsidRDefault="006042CA" w:rsidP="00834879">
            <w:pPr>
              <w:pStyle w:val="StyleBoldBefore6ptAfter6pt"/>
              <w:keepNext/>
              <w:spacing w:before="0" w:after="0"/>
            </w:pPr>
            <w:r>
              <w:t>Planned review date</w:t>
            </w:r>
          </w:p>
        </w:tc>
        <w:tc>
          <w:tcPr>
            <w:tcW w:w="6614" w:type="dxa"/>
            <w:tcMar>
              <w:top w:w="170" w:type="dxa"/>
              <w:bottom w:w="170" w:type="dxa"/>
            </w:tcMar>
            <w:vAlign w:val="center"/>
          </w:tcPr>
          <w:p w14:paraId="221C7BA9" w14:textId="77777777" w:rsidR="006042CA" w:rsidRDefault="006042CA" w:rsidP="00834879">
            <w:pPr>
              <w:pStyle w:val="StyleBefore6ptAfter6pt"/>
              <w:spacing w:before="0" w:after="0"/>
            </w:pPr>
            <w:r>
              <w:t>31 December 2015</w:t>
            </w:r>
          </w:p>
        </w:tc>
      </w:tr>
    </w:tbl>
    <w:p w14:paraId="3649816B" w14:textId="77777777" w:rsidR="006042CA" w:rsidRDefault="006042CA" w:rsidP="006042CA"/>
    <w:p w14:paraId="3CF6BD03" w14:textId="77777777" w:rsidR="006042CA" w:rsidRDefault="006042CA" w:rsidP="006042CA">
      <w:pPr>
        <w:keepNext/>
        <w:shd w:val="clear" w:color="auto" w:fill="F3F3F3"/>
        <w:tabs>
          <w:tab w:val="left" w:pos="1134"/>
          <w:tab w:val="left" w:pos="2552"/>
        </w:tabs>
        <w:rPr>
          <w:rFonts w:cs="Arial"/>
          <w:b/>
        </w:rPr>
      </w:pPr>
      <w:r>
        <w:rPr>
          <w:rFonts w:cs="Arial"/>
          <w:b/>
        </w:rPr>
        <w:t>Status information and last date for assessment for superseded versions</w:t>
      </w: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34"/>
        <w:gridCol w:w="1230"/>
        <w:gridCol w:w="3299"/>
        <w:gridCol w:w="3299"/>
      </w:tblGrid>
      <w:tr w:rsidR="006042CA" w14:paraId="57E7AFDD" w14:textId="77777777" w:rsidTr="00834879">
        <w:trPr>
          <w:cantSplit/>
          <w:tblHeader/>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tcPr>
          <w:p w14:paraId="60BDFF71" w14:textId="77777777" w:rsidR="006042CA" w:rsidRDefault="006042CA" w:rsidP="00834879">
            <w:pPr>
              <w:keepNext/>
              <w:keepLines/>
              <w:autoSpaceDE w:val="0"/>
              <w:autoSpaceDN w:val="0"/>
              <w:adjustRightInd w:val="0"/>
              <w:rPr>
                <w:rStyle w:val="StyleBold"/>
              </w:rPr>
            </w:pPr>
            <w:r>
              <w:rPr>
                <w:rStyle w:val="StyleBold"/>
              </w:rPr>
              <w:t>Process</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tcPr>
          <w:p w14:paraId="73FD8CB5" w14:textId="77777777" w:rsidR="006042CA" w:rsidRDefault="006042CA" w:rsidP="00834879">
            <w:pPr>
              <w:autoSpaceDE w:val="0"/>
              <w:autoSpaceDN w:val="0"/>
              <w:adjustRightInd w:val="0"/>
              <w:rPr>
                <w:rStyle w:val="StyleBold"/>
              </w:rPr>
            </w:pPr>
            <w:r>
              <w:rPr>
                <w:rStyle w:val="StyleBold"/>
              </w:rPr>
              <w:t>Version</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tcPr>
          <w:p w14:paraId="610BE2DB" w14:textId="77777777" w:rsidR="006042CA" w:rsidRDefault="006042CA" w:rsidP="00834879">
            <w:pPr>
              <w:autoSpaceDE w:val="0"/>
              <w:autoSpaceDN w:val="0"/>
              <w:adjustRightInd w:val="0"/>
              <w:rPr>
                <w:rStyle w:val="StyleBold"/>
              </w:rPr>
            </w:pPr>
            <w:r>
              <w:rPr>
                <w:rStyle w:val="StyleBold"/>
              </w:rPr>
              <w:t>Date</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tcPr>
          <w:p w14:paraId="200AC301" w14:textId="77777777" w:rsidR="006042CA" w:rsidRDefault="006042CA" w:rsidP="00834879">
            <w:pPr>
              <w:autoSpaceDE w:val="0"/>
              <w:autoSpaceDN w:val="0"/>
              <w:adjustRightInd w:val="0"/>
              <w:rPr>
                <w:rStyle w:val="StyleBold"/>
              </w:rPr>
            </w:pPr>
            <w:r>
              <w:rPr>
                <w:rStyle w:val="StyleBold"/>
              </w:rPr>
              <w:t>Last Date for Assessment</w:t>
            </w:r>
          </w:p>
        </w:tc>
      </w:tr>
      <w:tr w:rsidR="006042CA" w14:paraId="00AC0A24" w14:textId="77777777" w:rsidTr="00834879">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6E529B75" w14:textId="77777777" w:rsidR="006042CA" w:rsidRDefault="006042CA" w:rsidP="00834879">
            <w:pPr>
              <w:keepNext/>
              <w:rPr>
                <w:rFonts w:cs="Arial"/>
              </w:rPr>
            </w:pPr>
            <w:r>
              <w:rPr>
                <w:rFonts w:cs="Arial"/>
              </w:rPr>
              <w:t>Registration</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7222C01A" w14:textId="77777777" w:rsidR="006042CA" w:rsidRDefault="006042CA" w:rsidP="00834879">
            <w:pPr>
              <w:keepNext/>
              <w:rPr>
                <w:rFonts w:cs="Arial"/>
              </w:rPr>
            </w:pPr>
            <w:r>
              <w:rPr>
                <w:rFonts w:cs="Arial"/>
              </w:rPr>
              <w:t>1</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3A30952A" w14:textId="77777777" w:rsidR="006042CA" w:rsidRDefault="006042CA" w:rsidP="00834879">
            <w:pPr>
              <w:keepNext/>
              <w:rPr>
                <w:rFonts w:cs="Arial"/>
              </w:rPr>
            </w:pPr>
            <w:r>
              <w:rPr>
                <w:rFonts w:cs="Arial"/>
              </w:rPr>
              <w:t>30 March 1993</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74D73F80" w14:textId="77777777" w:rsidR="006042CA" w:rsidRDefault="006042CA" w:rsidP="00834879">
            <w:pPr>
              <w:keepNext/>
              <w:rPr>
                <w:rFonts w:cs="Arial"/>
              </w:rPr>
            </w:pPr>
            <w:r>
              <w:rPr>
                <w:rFonts w:cs="Arial"/>
              </w:rPr>
              <w:t>December 2011</w:t>
            </w:r>
          </w:p>
        </w:tc>
      </w:tr>
      <w:tr w:rsidR="006042CA" w14:paraId="6DBD6C5D" w14:textId="77777777" w:rsidTr="00834879">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630DA51F" w14:textId="77777777" w:rsidR="006042CA" w:rsidRDefault="006042CA" w:rsidP="00834879">
            <w:pPr>
              <w:keepNext/>
              <w:rPr>
                <w:rFonts w:cs="Arial"/>
              </w:rPr>
            </w:pPr>
            <w:r>
              <w:rPr>
                <w:rFonts w:cs="Arial"/>
              </w:rPr>
              <w:t>Review</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1D849040" w14:textId="77777777" w:rsidR="006042CA" w:rsidRDefault="006042CA" w:rsidP="00834879">
            <w:pPr>
              <w:keepNext/>
              <w:rPr>
                <w:rFonts w:cs="Arial"/>
              </w:rPr>
            </w:pPr>
            <w:r>
              <w:rPr>
                <w:rFonts w:cs="Arial"/>
              </w:rPr>
              <w:t>2</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019E9B1B" w14:textId="77777777" w:rsidR="006042CA" w:rsidRDefault="006042CA" w:rsidP="00834879">
            <w:pPr>
              <w:keepNext/>
              <w:rPr>
                <w:rFonts w:cs="Arial"/>
              </w:rPr>
            </w:pPr>
            <w:r>
              <w:rPr>
                <w:rFonts w:cs="Arial"/>
              </w:rPr>
              <w:t>27 June 1996</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3CB10299" w14:textId="77777777" w:rsidR="006042CA" w:rsidRDefault="006042CA" w:rsidP="00834879">
            <w:pPr>
              <w:keepNext/>
              <w:rPr>
                <w:rFonts w:cs="Arial"/>
              </w:rPr>
            </w:pPr>
            <w:r>
              <w:rPr>
                <w:rFonts w:cs="Arial"/>
              </w:rPr>
              <w:t>December 2011</w:t>
            </w:r>
          </w:p>
        </w:tc>
      </w:tr>
      <w:tr w:rsidR="006042CA" w14:paraId="02215CBD" w14:textId="77777777" w:rsidTr="00834879">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16F32DB7" w14:textId="77777777" w:rsidR="006042CA" w:rsidRDefault="006042CA" w:rsidP="00834879">
            <w:pPr>
              <w:keepNext/>
              <w:rPr>
                <w:rFonts w:cs="Arial"/>
              </w:rPr>
            </w:pPr>
            <w:r>
              <w:rPr>
                <w:rFonts w:cs="Arial"/>
              </w:rPr>
              <w:t>Review</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0A2D779C" w14:textId="77777777" w:rsidR="006042CA" w:rsidRDefault="006042CA" w:rsidP="00834879">
            <w:pPr>
              <w:keepNext/>
              <w:rPr>
                <w:rFonts w:cs="Arial"/>
              </w:rPr>
            </w:pPr>
            <w:r>
              <w:rPr>
                <w:rFonts w:cs="Arial"/>
              </w:rPr>
              <w:t>3</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0D526302" w14:textId="77777777" w:rsidR="006042CA" w:rsidRDefault="006042CA" w:rsidP="00834879">
            <w:pPr>
              <w:keepNext/>
              <w:rPr>
                <w:rFonts w:cs="Arial"/>
              </w:rPr>
            </w:pPr>
            <w:r>
              <w:rPr>
                <w:rFonts w:cs="Arial"/>
              </w:rPr>
              <w:t>28 April 1997</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2CACF435" w14:textId="77777777" w:rsidR="006042CA" w:rsidRDefault="006042CA" w:rsidP="00834879">
            <w:pPr>
              <w:keepNext/>
              <w:rPr>
                <w:rFonts w:cs="Arial"/>
              </w:rPr>
            </w:pPr>
            <w:r>
              <w:rPr>
                <w:rFonts w:cs="Arial"/>
              </w:rPr>
              <w:t>December 2011</w:t>
            </w:r>
          </w:p>
        </w:tc>
      </w:tr>
      <w:tr w:rsidR="006042CA" w14:paraId="72C87992" w14:textId="77777777" w:rsidTr="00834879">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54EF7D13" w14:textId="77777777" w:rsidR="006042CA" w:rsidRDefault="006042CA" w:rsidP="00834879">
            <w:pPr>
              <w:keepNext/>
              <w:rPr>
                <w:rFonts w:cs="Arial"/>
              </w:rPr>
            </w:pPr>
            <w:r>
              <w:rPr>
                <w:rFonts w:cs="Arial"/>
              </w:rPr>
              <w:t>Review</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029E2783" w14:textId="77777777" w:rsidR="006042CA" w:rsidRDefault="006042CA" w:rsidP="00834879">
            <w:pPr>
              <w:keepNext/>
              <w:rPr>
                <w:rFonts w:cs="Arial"/>
              </w:rPr>
            </w:pPr>
            <w:r>
              <w:rPr>
                <w:rFonts w:cs="Arial"/>
              </w:rPr>
              <w:t>4</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085E7C66" w14:textId="77777777" w:rsidR="006042CA" w:rsidRDefault="006042CA" w:rsidP="00834879">
            <w:pPr>
              <w:keepNext/>
              <w:rPr>
                <w:rFonts w:cs="Arial"/>
              </w:rPr>
            </w:pPr>
            <w:r>
              <w:rPr>
                <w:rFonts w:cs="Arial"/>
              </w:rPr>
              <w:t>28 June 1999</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2BD70430" w14:textId="77777777" w:rsidR="006042CA" w:rsidRDefault="006042CA" w:rsidP="00834879">
            <w:pPr>
              <w:keepNext/>
              <w:rPr>
                <w:rFonts w:cs="Arial"/>
              </w:rPr>
            </w:pPr>
            <w:r>
              <w:rPr>
                <w:rFonts w:cs="Arial"/>
              </w:rPr>
              <w:t>December 2011</w:t>
            </w:r>
          </w:p>
        </w:tc>
      </w:tr>
      <w:tr w:rsidR="006042CA" w14:paraId="5F793B4D" w14:textId="77777777" w:rsidTr="00834879">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0FECC653" w14:textId="77777777" w:rsidR="006042CA" w:rsidRDefault="006042CA" w:rsidP="00834879">
            <w:pPr>
              <w:keepNext/>
              <w:rPr>
                <w:rFonts w:cs="Arial"/>
              </w:rPr>
            </w:pPr>
            <w:r>
              <w:rPr>
                <w:rFonts w:cs="Arial"/>
              </w:rPr>
              <w:t>Review</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098105A5" w14:textId="77777777" w:rsidR="006042CA" w:rsidRDefault="006042CA" w:rsidP="00834879">
            <w:pPr>
              <w:keepNext/>
              <w:rPr>
                <w:rFonts w:cs="Arial"/>
              </w:rPr>
            </w:pPr>
            <w:r>
              <w:rPr>
                <w:rFonts w:cs="Arial"/>
              </w:rPr>
              <w:t>5</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35C233DA" w14:textId="77777777" w:rsidR="006042CA" w:rsidRDefault="006042CA" w:rsidP="00834879">
            <w:pPr>
              <w:keepNext/>
              <w:rPr>
                <w:rFonts w:cs="Arial"/>
              </w:rPr>
            </w:pPr>
            <w:r>
              <w:rPr>
                <w:rFonts w:cs="Arial"/>
              </w:rPr>
              <w:t>26 September 2005</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764C12C6" w14:textId="77777777" w:rsidR="006042CA" w:rsidRDefault="006042CA" w:rsidP="00834879">
            <w:pPr>
              <w:keepNext/>
              <w:rPr>
                <w:rFonts w:cs="Arial"/>
              </w:rPr>
            </w:pPr>
            <w:r>
              <w:rPr>
                <w:rFonts w:cs="Arial"/>
              </w:rPr>
              <w:t>December 2012</w:t>
            </w:r>
          </w:p>
        </w:tc>
      </w:tr>
      <w:tr w:rsidR="006042CA" w14:paraId="35001307" w14:textId="77777777" w:rsidTr="00834879">
        <w:trPr>
          <w:cantSplit/>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48E4DF1A" w14:textId="77777777" w:rsidR="006042CA" w:rsidRDefault="006042CA" w:rsidP="00834879">
            <w:pPr>
              <w:keepNext/>
              <w:rPr>
                <w:rFonts w:cs="Arial"/>
              </w:rPr>
            </w:pPr>
            <w:r>
              <w:rPr>
                <w:rFonts w:cs="Arial"/>
              </w:rPr>
              <w:t>Review</w:t>
            </w:r>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0F4FB207" w14:textId="77777777" w:rsidR="006042CA" w:rsidRDefault="006042CA" w:rsidP="00834879">
            <w:pPr>
              <w:keepNext/>
              <w:rPr>
                <w:rFonts w:cs="Arial"/>
              </w:rPr>
            </w:pPr>
            <w:r>
              <w:rPr>
                <w:rFonts w:cs="Arial"/>
              </w:rPr>
              <w:t>6</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7F6D7840" w14:textId="77777777" w:rsidR="006042CA" w:rsidRDefault="006042CA" w:rsidP="00834879">
            <w:pPr>
              <w:keepNext/>
              <w:rPr>
                <w:rFonts w:cs="Arial"/>
              </w:rPr>
            </w:pPr>
            <w:r>
              <w:rPr>
                <w:rFonts w:cs="Arial"/>
              </w:rPr>
              <w:t>17 December 2010</w:t>
            </w:r>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25AB3AEB" w14:textId="77777777" w:rsidR="006042CA" w:rsidRDefault="006042CA" w:rsidP="00834879">
            <w:pPr>
              <w:keepNext/>
              <w:rPr>
                <w:rFonts w:cs="Arial"/>
              </w:rPr>
            </w:pPr>
            <w:del w:id="138" w:author="tmp" w:date="2011-09-26T16:03:00Z">
              <w:r>
                <w:rPr>
                  <w:rFonts w:cs="Arial"/>
                </w:rPr>
                <w:delText>December 2012</w:delText>
              </w:r>
            </w:del>
            <w:ins w:id="139" w:author="tmp" w:date="2011-09-26T16:03:00Z">
              <w:r>
                <w:rPr>
                  <w:rFonts w:cs="Arial"/>
                </w:rPr>
                <w:t>N/A</w:t>
              </w:r>
            </w:ins>
          </w:p>
        </w:tc>
      </w:tr>
      <w:tr w:rsidR="006042CA" w14:paraId="16C3C235" w14:textId="77777777" w:rsidTr="00834879">
        <w:trPr>
          <w:cantSplit/>
          <w:del w:id="140" w:author="tmp" w:date="2011-09-26T16:03:00Z"/>
        </w:trPr>
        <w:tc>
          <w:tcPr>
            <w:tcW w:w="2034"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5EE6BC39" w14:textId="77777777" w:rsidR="006042CA" w:rsidRDefault="006042CA" w:rsidP="00834879">
            <w:pPr>
              <w:keepNext/>
              <w:rPr>
                <w:del w:id="141" w:author="tmp" w:date="2011-09-26T16:03:00Z"/>
                <w:rFonts w:cs="Arial"/>
              </w:rPr>
            </w:pPr>
            <w:del w:id="142" w:author="tmp" w:date="2011-09-26T16:03:00Z">
              <w:r>
                <w:rPr>
                  <w:rFonts w:cs="Arial"/>
                </w:rPr>
                <w:delText>Revision</w:delText>
              </w:r>
            </w:del>
          </w:p>
        </w:tc>
        <w:tc>
          <w:tcPr>
            <w:tcW w:w="1230"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54CFB7E3" w14:textId="77777777" w:rsidR="006042CA" w:rsidRDefault="006042CA" w:rsidP="00834879">
            <w:pPr>
              <w:keepNext/>
              <w:rPr>
                <w:del w:id="143" w:author="tmp" w:date="2011-09-26T16:03:00Z"/>
                <w:rFonts w:cs="Arial"/>
              </w:rPr>
            </w:pPr>
            <w:del w:id="144" w:author="tmp" w:date="2011-09-26T16:03:00Z">
              <w:r>
                <w:rPr>
                  <w:rFonts w:cs="Arial"/>
                </w:rPr>
                <w:delText>7</w:delText>
              </w:r>
            </w:del>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3FCE6FDC" w14:textId="77777777" w:rsidR="006042CA" w:rsidRDefault="006042CA" w:rsidP="00834879">
            <w:pPr>
              <w:keepNext/>
              <w:rPr>
                <w:del w:id="145" w:author="tmp" w:date="2011-09-26T16:03:00Z"/>
                <w:rFonts w:cs="Arial"/>
              </w:rPr>
            </w:pPr>
            <w:del w:id="146" w:author="tmp" w:date="2011-09-26T16:03:00Z">
              <w:r>
                <w:rPr>
                  <w:rFonts w:cs="Arial"/>
                </w:rPr>
                <w:delText>18 August 2011</w:delText>
              </w:r>
            </w:del>
          </w:p>
        </w:tc>
        <w:tc>
          <w:tcPr>
            <w:tcW w:w="3299" w:type="dxa"/>
            <w:tcBorders>
              <w:top w:val="single" w:sz="4" w:space="0" w:color="auto"/>
              <w:left w:val="single" w:sz="4" w:space="0" w:color="auto"/>
              <w:bottom w:val="single" w:sz="4" w:space="0" w:color="auto"/>
              <w:right w:val="single" w:sz="4" w:space="0" w:color="auto"/>
            </w:tcBorders>
            <w:tcMar>
              <w:top w:w="60" w:type="dxa"/>
              <w:bottom w:w="60" w:type="dxa"/>
            </w:tcMar>
            <w:vAlign w:val="center"/>
          </w:tcPr>
          <w:p w14:paraId="6DA61014" w14:textId="77777777" w:rsidR="006042CA" w:rsidRDefault="006042CA" w:rsidP="00834879">
            <w:pPr>
              <w:keepNext/>
              <w:rPr>
                <w:del w:id="147" w:author="tmp" w:date="2011-09-26T16:03:00Z"/>
                <w:rFonts w:cs="Arial"/>
              </w:rPr>
            </w:pPr>
            <w:del w:id="148" w:author="tmp" w:date="2011-09-26T16:03:00Z">
              <w:r>
                <w:rPr>
                  <w:rFonts w:cs="Arial"/>
                </w:rPr>
                <w:delText>N/A</w:delText>
              </w:r>
            </w:del>
          </w:p>
        </w:tc>
      </w:tr>
    </w:tbl>
    <w:p w14:paraId="6EFE3727" w14:textId="77777777" w:rsidR="006042CA" w:rsidRDefault="006042CA" w:rsidP="006042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149" w:author="tmp" w:date="2011-09-26T16:0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7548"/>
        <w:gridCol w:w="2294"/>
        <w:tblGridChange w:id="150">
          <w:tblGrid>
            <w:gridCol w:w="7548"/>
            <w:gridCol w:w="2294"/>
          </w:tblGrid>
        </w:tblGridChange>
      </w:tblGrid>
      <w:tr w:rsidR="006042CA" w14:paraId="54750F5A" w14:textId="77777777" w:rsidTr="00834879">
        <w:tc>
          <w:tcPr>
            <w:tcW w:w="7548" w:type="dxa"/>
            <w:shd w:val="clear" w:color="auto" w:fill="F3F3F3"/>
            <w:tcMar>
              <w:top w:w="60" w:type="dxa"/>
              <w:bottom w:w="60" w:type="dxa"/>
            </w:tcMar>
            <w:tcPrChange w:id="151" w:author="tmp" w:date="2011-09-26T16:03:00Z">
              <w:tcPr>
                <w:tcW w:w="7548" w:type="dxa"/>
                <w:shd w:val="clear" w:color="auto" w:fill="F3F3F3"/>
                <w:tcMar>
                  <w:top w:w="60" w:type="dxa"/>
                  <w:bottom w:w="60" w:type="dxa"/>
                </w:tcMar>
              </w:tcPr>
            </w:tcPrChange>
          </w:tcPr>
          <w:p w14:paraId="2996D372" w14:textId="77777777" w:rsidR="006042CA" w:rsidRDefault="006042CA" w:rsidP="00834879">
            <w:pPr>
              <w:pStyle w:val="StyleBoldBefore6ptAfter6pt"/>
              <w:keepNext/>
              <w:keepLines/>
              <w:spacing w:before="0" w:after="0"/>
            </w:pPr>
            <w:del w:id="152" w:author="tmp" w:date="2011-09-26T16:03:00Z">
              <w:r>
                <w:delText>Consent</w:delText>
              </w:r>
            </w:del>
            <w:ins w:id="153" w:author="tmp" w:date="2011-09-26T16:03:00Z">
              <w:r>
                <w:t>Accreditation</w:t>
              </w:r>
            </w:ins>
            <w:r>
              <w:t xml:space="preserve"> and Moderation </w:t>
            </w:r>
            <w:del w:id="154" w:author="tmp" w:date="2011-09-26T16:03:00Z">
              <w:r>
                <w:delText>Requirements (CMR</w:delText>
              </w:r>
            </w:del>
            <w:ins w:id="155" w:author="tmp" w:date="2011-09-26T16:03:00Z">
              <w:r>
                <w:t>Action Plan (AMAP</w:t>
              </w:r>
            </w:ins>
            <w:r>
              <w:t>) reference</w:t>
            </w:r>
          </w:p>
        </w:tc>
        <w:tc>
          <w:tcPr>
            <w:tcW w:w="2294" w:type="dxa"/>
            <w:tcMar>
              <w:top w:w="60" w:type="dxa"/>
              <w:bottom w:w="60" w:type="dxa"/>
            </w:tcMar>
            <w:vAlign w:val="center"/>
            <w:tcPrChange w:id="156" w:author="tmp" w:date="2011-09-26T16:03:00Z">
              <w:tcPr>
                <w:tcW w:w="2294" w:type="dxa"/>
                <w:tcMar>
                  <w:top w:w="60" w:type="dxa"/>
                  <w:bottom w:w="60" w:type="dxa"/>
                </w:tcMar>
              </w:tcPr>
            </w:tcPrChange>
          </w:tcPr>
          <w:p w14:paraId="1A3A950F" w14:textId="77777777" w:rsidR="006042CA" w:rsidRDefault="006042CA" w:rsidP="00834879">
            <w:pPr>
              <w:pStyle w:val="StyleBefore6ptAfter6pt"/>
              <w:keepNext/>
              <w:keepLines/>
              <w:spacing w:before="0" w:after="0"/>
            </w:pPr>
            <w:r>
              <w:t>0113</w:t>
            </w:r>
          </w:p>
        </w:tc>
      </w:tr>
    </w:tbl>
    <w:p w14:paraId="29DAE4A9" w14:textId="77777777" w:rsidR="006042CA" w:rsidRDefault="006042CA" w:rsidP="006042CA">
      <w:pPr>
        <w:keepNext/>
        <w:keepLines/>
        <w:rPr>
          <w:rFonts w:cs="Arial"/>
        </w:rPr>
      </w:pPr>
      <w:r>
        <w:rPr>
          <w:rFonts w:cs="Arial"/>
        </w:rPr>
        <w:t xml:space="preserve">This </w:t>
      </w:r>
      <w:del w:id="157" w:author="tmp" w:date="2011-09-26T16:03:00Z">
        <w:r>
          <w:rPr>
            <w:rFonts w:cs="Arial"/>
          </w:rPr>
          <w:delText>CMR</w:delText>
        </w:r>
      </w:del>
      <w:ins w:id="158" w:author="tmp" w:date="2011-09-26T16:03:00Z">
        <w:r>
          <w:rPr>
            <w:rFonts w:cs="Arial"/>
          </w:rPr>
          <w:t>AMAP</w:t>
        </w:r>
      </w:ins>
      <w:r>
        <w:rPr>
          <w:rFonts w:cs="Arial"/>
        </w:rPr>
        <w:t xml:space="preserve"> can be accessed at </w:t>
      </w:r>
      <w:hyperlink r:id="rId17" w:history="1">
        <w:r>
          <w:rPr>
            <w:rStyle w:val="Hyperlink"/>
          </w:rPr>
          <w:t>http://www.nzq</w:t>
        </w:r>
        <w:r>
          <w:rPr>
            <w:rStyle w:val="Hyperlink"/>
          </w:rPr>
          <w:t>a</w:t>
        </w:r>
        <w:r>
          <w:rPr>
            <w:rStyle w:val="Hyperlink"/>
          </w:rPr>
          <w:t>.g</w:t>
        </w:r>
        <w:bookmarkStart w:id="159" w:name="_Hlt298336014"/>
        <w:r>
          <w:rPr>
            <w:rStyle w:val="Hyperlink"/>
          </w:rPr>
          <w:t>o</w:t>
        </w:r>
        <w:bookmarkEnd w:id="159"/>
        <w:r>
          <w:rPr>
            <w:rStyle w:val="Hyperlink"/>
          </w:rPr>
          <w:t>vt.nz/frame</w:t>
        </w:r>
        <w:bookmarkStart w:id="160" w:name="_Hlt300671324"/>
        <w:bookmarkStart w:id="161" w:name="_Hlt300671325"/>
        <w:r>
          <w:rPr>
            <w:rStyle w:val="Hyperlink"/>
          </w:rPr>
          <w:t>w</w:t>
        </w:r>
        <w:bookmarkEnd w:id="160"/>
        <w:bookmarkEnd w:id="161"/>
        <w:r>
          <w:rPr>
            <w:rStyle w:val="Hyperlink"/>
          </w:rPr>
          <w:t>ork/search/index.do</w:t>
        </w:r>
      </w:hyperlink>
      <w:r>
        <w:rPr>
          <w:rFonts w:cs="Arial"/>
        </w:rPr>
        <w:t>.</w:t>
      </w:r>
    </w:p>
    <w:p w14:paraId="4D82EFA0" w14:textId="77777777" w:rsidR="006042CA" w:rsidRDefault="006042CA" w:rsidP="006042CA">
      <w:pPr>
        <w:rPr>
          <w:rFonts w:cs="Arial"/>
        </w:rPr>
      </w:pPr>
    </w:p>
    <w:p w14:paraId="332FAADD" w14:textId="77777777" w:rsidR="006042CA" w:rsidRDefault="006042CA" w:rsidP="006042CA">
      <w:pPr>
        <w:keepNext/>
        <w:keepLines/>
        <w:rPr>
          <w:rFonts w:cs="Arial"/>
        </w:rPr>
      </w:pPr>
      <w:r>
        <w:rPr>
          <w:b/>
          <w:bCs/>
        </w:rPr>
        <w:lastRenderedPageBreak/>
        <w:t>Please note</w:t>
      </w:r>
    </w:p>
    <w:p w14:paraId="46BA9CAD" w14:textId="77777777" w:rsidR="006042CA" w:rsidRDefault="006042CA" w:rsidP="006042CA">
      <w:pPr>
        <w:keepNext/>
        <w:keepLines/>
      </w:pPr>
      <w:r>
        <w:t xml:space="preserve">Providers must be granted consent to assess against standards (accredited) by NZQA, </w:t>
      </w:r>
      <w:ins w:id="162" w:author="tmp" w:date="2011-09-26T16:03:00Z">
        <w:r>
          <w:t xml:space="preserve">or an inter-institutional body with delegated authority for quality assurance, </w:t>
        </w:r>
      </w:ins>
      <w:r>
        <w:t>before they can report credits from assessment against unit standards or deliver courses of study leading to that assessment.</w:t>
      </w:r>
    </w:p>
    <w:p w14:paraId="00198220" w14:textId="77777777" w:rsidR="006042CA" w:rsidRDefault="006042CA" w:rsidP="006042CA"/>
    <w:p w14:paraId="6DA1C0F7" w14:textId="77777777" w:rsidR="006042CA" w:rsidRDefault="006042CA" w:rsidP="006042CA">
      <w:r>
        <w:t>Industry Training Organisations must be granted consent to assess against standards by NZQA before they can register credits from assessment against unit standards.</w:t>
      </w:r>
    </w:p>
    <w:p w14:paraId="7174BE89" w14:textId="77777777" w:rsidR="006042CA" w:rsidRDefault="006042CA" w:rsidP="006042CA"/>
    <w:p w14:paraId="26BE9085" w14:textId="77777777" w:rsidR="006042CA" w:rsidRDefault="006042CA" w:rsidP="006042CA">
      <w:r>
        <w:t>Providers and Industry Training Organisations, which have been granted consent and which are assessing against unit standards must engage with the moderation system that applies to those standards.</w:t>
      </w:r>
    </w:p>
    <w:p w14:paraId="77BB16CE" w14:textId="77777777" w:rsidR="006042CA" w:rsidRDefault="006042CA" w:rsidP="006042CA"/>
    <w:p w14:paraId="5F66CA88" w14:textId="77777777" w:rsidR="006042CA" w:rsidRDefault="006042CA" w:rsidP="006042CA">
      <w:pPr>
        <w:keepNext/>
        <w:keepLines/>
        <w:pPrChange w:id="163" w:author="tmp" w:date="2011-09-26T16:03:00Z">
          <w:pPr/>
        </w:pPrChange>
      </w:pPr>
      <w:del w:id="164" w:author="tmp" w:date="2011-09-26T16:03:00Z">
        <w:r>
          <w:delText>Requirements for consent to assess</w:delText>
        </w:r>
      </w:del>
      <w:ins w:id="165" w:author="tmp" w:date="2011-09-26T16:03:00Z">
        <w:r>
          <w:t>Consent requirements</w:t>
        </w:r>
      </w:ins>
      <w:r>
        <w:t xml:space="preserve"> and an outline of the moderation system that applies to this standard are outlined in the </w:t>
      </w:r>
      <w:del w:id="166" w:author="tmp" w:date="2011-09-26T16:03:00Z">
        <w:r>
          <w:delText xml:space="preserve">Consent </w:delText>
        </w:r>
      </w:del>
      <w:ins w:id="167" w:author="tmp" w:date="2011-09-26T16:03:00Z">
        <w:r>
          <w:t xml:space="preserve">Accreditation </w:t>
        </w:r>
      </w:ins>
      <w:r>
        <w:t xml:space="preserve">and Moderation </w:t>
      </w:r>
      <w:del w:id="168" w:author="tmp" w:date="2011-09-26T16:03:00Z">
        <w:r>
          <w:delText>Requirements (CMR</w:delText>
        </w:r>
      </w:del>
      <w:ins w:id="169" w:author="tmp" w:date="2011-09-26T16:03:00Z">
        <w:r>
          <w:t>Action Plan (AMAP</w:t>
        </w:r>
      </w:ins>
      <w:r>
        <w:t xml:space="preserve">).  The </w:t>
      </w:r>
      <w:del w:id="170" w:author="tmp" w:date="2011-09-26T16:03:00Z">
        <w:r>
          <w:delText>CMR</w:delText>
        </w:r>
      </w:del>
      <w:ins w:id="171" w:author="tmp" w:date="2011-09-26T16:03:00Z">
        <w:r>
          <w:t>AMAP</w:t>
        </w:r>
      </w:ins>
      <w:r>
        <w:t xml:space="preserve"> also includes useful information about special requirements for organisations wishing to develop education and training programmes, such as minimum qualifications for tutors and assessors, and special resource requirements.</w:t>
      </w:r>
    </w:p>
    <w:p w14:paraId="05749A41" w14:textId="77777777" w:rsidR="006042CA" w:rsidRDefault="006042CA" w:rsidP="006042CA"/>
    <w:p w14:paraId="654E50BB" w14:textId="77777777" w:rsidR="006042CA" w:rsidRDefault="006042CA" w:rsidP="006042CA">
      <w:pPr>
        <w:keepNext/>
        <w:keepLines/>
        <w:pBdr>
          <w:top w:val="single" w:sz="4" w:space="1" w:color="auto"/>
        </w:pBdr>
        <w:rPr>
          <w:b/>
          <w:bCs/>
        </w:rPr>
      </w:pPr>
      <w:r>
        <w:rPr>
          <w:b/>
          <w:bCs/>
        </w:rPr>
        <w:t>Comments on this unit standard</w:t>
      </w:r>
    </w:p>
    <w:p w14:paraId="087BFAB7" w14:textId="77777777" w:rsidR="006042CA" w:rsidRDefault="006042CA" w:rsidP="006042CA">
      <w:pPr>
        <w:keepNext/>
        <w:keepLines/>
      </w:pPr>
    </w:p>
    <w:p w14:paraId="174DFDB9" w14:textId="77777777" w:rsidR="006042CA" w:rsidRDefault="006042CA" w:rsidP="006042CA">
      <w:pPr>
        <w:keepNext/>
        <w:keepLines/>
      </w:pPr>
      <w:r>
        <w:t xml:space="preserve">Please contact NZQA National Qualifications Services </w:t>
      </w:r>
      <w:hyperlink r:id="rId18" w:history="1">
        <w:r>
          <w:rPr>
            <w:rStyle w:val="Hyperlink"/>
          </w:rPr>
          <w:t>nqs@nzqa.govt.nz</w:t>
        </w:r>
      </w:hyperlink>
      <w:r>
        <w:t xml:space="preserve"> if you wish to suggest changes to the content of this unit standard.</w:t>
      </w:r>
    </w:p>
    <w:p w14:paraId="7BE3BB7D" w14:textId="367AE9FE" w:rsidR="00C211C9" w:rsidRDefault="00C211C9">
      <w:pPr>
        <w:keepNext/>
        <w:keepLines/>
      </w:pPr>
    </w:p>
    <w:sectPr w:rsidR="00C211C9" w:rsidSect="006042CA">
      <w:headerReference w:type="default" r:id="rId19"/>
      <w:footerReference w:type="default" r:id="rId20"/>
      <w:pgSz w:w="11906" w:h="16838" w:code="9"/>
      <w:pgMar w:top="1134" w:right="1134" w:bottom="1134" w:left="1134" w:header="369" w:footer="369" w:gutter="0"/>
      <w:paperSrc w:first="15" w:other="15"/>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AC7C9" w14:textId="77777777" w:rsidR="00CE3675" w:rsidRDefault="00CE3675">
      <w:r>
        <w:separator/>
      </w:r>
    </w:p>
  </w:endnote>
  <w:endnote w:type="continuationSeparator" w:id="0">
    <w:p w14:paraId="3A157168" w14:textId="77777777" w:rsidR="00CE3675" w:rsidRDefault="00CE3675">
      <w:r>
        <w:continuationSeparator/>
      </w:r>
    </w:p>
  </w:endnote>
  <w:endnote w:type="continuationNotice" w:id="1">
    <w:p w14:paraId="6AF0B489" w14:textId="77777777" w:rsidR="00CE3675" w:rsidRDefault="00CE36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FBA1D" w14:textId="65DF9D79" w:rsidR="00E26FCE" w:rsidRPr="00E26FCE" w:rsidRDefault="00E26FCE" w:rsidP="00E26FCE">
    <w:pPr>
      <w:pStyle w:val="Footer"/>
      <w:jc w:val="center"/>
      <w:rPr>
        <w:sz w:val="20"/>
      </w:rPr>
    </w:pPr>
    <w:r>
      <w:rPr>
        <w:rFonts w:cs="Arial"/>
        <w:sz w:val="20"/>
      </w:rPr>
      <w:t>www.cherylprice.co.nz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945946"/>
      <w:docPartObj>
        <w:docPartGallery w:val="Page Numbers (Bottom of Page)"/>
        <w:docPartUnique/>
      </w:docPartObj>
    </w:sdtPr>
    <w:sdtEndPr>
      <w:rPr>
        <w:noProof/>
        <w:sz w:val="18"/>
        <w:szCs w:val="18"/>
      </w:rPr>
    </w:sdtEndPr>
    <w:sdtContent>
      <w:p w14:paraId="4D347608" w14:textId="77777777" w:rsidR="006042CA" w:rsidRPr="00E250B7" w:rsidRDefault="006042CA" w:rsidP="00E250B7">
        <w:pPr>
          <w:pStyle w:val="Footer"/>
          <w:jc w:val="center"/>
          <w:rPr>
            <w:sz w:val="18"/>
            <w:szCs w:val="18"/>
          </w:rPr>
        </w:pPr>
        <w:r w:rsidRPr="00E250B7">
          <w:rPr>
            <w:sz w:val="18"/>
            <w:szCs w:val="18"/>
          </w:rPr>
          <w:fldChar w:fldCharType="begin"/>
        </w:r>
        <w:r w:rsidRPr="00E250B7">
          <w:rPr>
            <w:sz w:val="18"/>
            <w:szCs w:val="18"/>
          </w:rPr>
          <w:instrText xml:space="preserve"> PAGE   \* MERGEFORMAT </w:instrText>
        </w:r>
        <w:r w:rsidRPr="00E250B7">
          <w:rPr>
            <w:sz w:val="18"/>
            <w:szCs w:val="18"/>
          </w:rPr>
          <w:fldChar w:fldCharType="separate"/>
        </w:r>
        <w:r w:rsidR="00E26FCE">
          <w:rPr>
            <w:noProof/>
            <w:sz w:val="18"/>
            <w:szCs w:val="18"/>
          </w:rPr>
          <w:t>3</w:t>
        </w:r>
        <w:r w:rsidRPr="00E250B7">
          <w:rPr>
            <w:noProof/>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174541"/>
      <w:docPartObj>
        <w:docPartGallery w:val="Page Numbers (Bottom of Page)"/>
        <w:docPartUnique/>
      </w:docPartObj>
    </w:sdtPr>
    <w:sdtEndPr>
      <w:rPr>
        <w:noProof/>
      </w:rPr>
    </w:sdtEndPr>
    <w:sdtContent>
      <w:p w14:paraId="1E768D39" w14:textId="77777777" w:rsidR="00E467EC" w:rsidRDefault="00CE3675" w:rsidP="00E467EC">
        <w:pPr>
          <w:pStyle w:val="Footer"/>
          <w:jc w:val="center"/>
        </w:pPr>
        <w:r w:rsidRPr="00E467EC">
          <w:rPr>
            <w:sz w:val="18"/>
            <w:szCs w:val="18"/>
          </w:rPr>
          <w:fldChar w:fldCharType="begin"/>
        </w:r>
        <w:r w:rsidRPr="00E467EC">
          <w:rPr>
            <w:sz w:val="18"/>
            <w:szCs w:val="18"/>
          </w:rPr>
          <w:instrText xml:space="preserve"> PAGE   \* MERGEFORMAT </w:instrText>
        </w:r>
        <w:r w:rsidRPr="00E467EC">
          <w:rPr>
            <w:sz w:val="18"/>
            <w:szCs w:val="18"/>
          </w:rPr>
          <w:fldChar w:fldCharType="separate"/>
        </w:r>
        <w:r w:rsidR="00E26FCE">
          <w:rPr>
            <w:noProof/>
            <w:sz w:val="18"/>
            <w:szCs w:val="18"/>
          </w:rPr>
          <w:t>2</w:t>
        </w:r>
        <w:r w:rsidRPr="00E467EC">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83817D" w14:textId="77777777" w:rsidR="00CE3675" w:rsidRDefault="00CE3675">
      <w:r>
        <w:separator/>
      </w:r>
    </w:p>
  </w:footnote>
  <w:footnote w:type="continuationSeparator" w:id="0">
    <w:p w14:paraId="302AFE6F" w14:textId="77777777" w:rsidR="00CE3675" w:rsidRDefault="00CE3675">
      <w:r>
        <w:continuationSeparator/>
      </w:r>
    </w:p>
  </w:footnote>
  <w:footnote w:type="continuationNotice" w:id="1">
    <w:p w14:paraId="63E374AC" w14:textId="77777777" w:rsidR="00CE3675" w:rsidRDefault="00CE36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07452" w14:textId="77777777" w:rsidR="00C211C9" w:rsidRDefault="00C211C9">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B6160" w14:textId="77777777" w:rsidR="00172098" w:rsidRDefault="00CE3675">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4035"/>
    <w:multiLevelType w:val="hybridMultilevel"/>
    <w:tmpl w:val="C1EC1714"/>
    <w:lvl w:ilvl="0" w:tplc="0C0A3166">
      <w:start w:val="1"/>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4847753"/>
    <w:multiLevelType w:val="multilevel"/>
    <w:tmpl w:val="3A902FF8"/>
    <w:lvl w:ilvl="0">
      <w:start w:val="1"/>
      <w:numFmt w:val="decimal"/>
      <w:lvlText w:val="%1"/>
      <w:lvlJc w:val="left"/>
      <w:pPr>
        <w:tabs>
          <w:tab w:val="num" w:pos="567"/>
        </w:tabs>
        <w:ind w:left="567" w:hanging="567"/>
      </w:pPr>
      <w:rPr>
        <w:rFonts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4D041C4"/>
    <w:multiLevelType w:val="hybridMultilevel"/>
    <w:tmpl w:val="592EA7D8"/>
    <w:lvl w:ilvl="0" w:tplc="438CD1F0">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E174D8A"/>
    <w:multiLevelType w:val="hybridMultilevel"/>
    <w:tmpl w:val="E9A4FE72"/>
    <w:lvl w:ilvl="0" w:tplc="8DD486FA">
      <w:start w:val="1"/>
      <w:numFmt w:val="decimal"/>
      <w:lvlText w:val="%1"/>
      <w:lvlJc w:val="left"/>
      <w:pPr>
        <w:tabs>
          <w:tab w:val="num" w:pos="927"/>
        </w:tabs>
        <w:ind w:left="92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84C6270"/>
    <w:multiLevelType w:val="multilevel"/>
    <w:tmpl w:val="A490B184"/>
    <w:lvl w:ilvl="0">
      <w:start w:val="1"/>
      <w:numFmt w:val="decimal"/>
      <w:lvlText w:val="%1"/>
      <w:lvlJc w:val="left"/>
      <w:pPr>
        <w:tabs>
          <w:tab w:val="num" w:pos="567"/>
        </w:tabs>
        <w:ind w:left="567" w:hanging="567"/>
      </w:pPr>
      <w:rPr>
        <w:rFonts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C5F145F"/>
    <w:multiLevelType w:val="hybridMultilevel"/>
    <w:tmpl w:val="5254C796"/>
    <w:lvl w:ilvl="0" w:tplc="C6B24E90">
      <w:start w:val="1"/>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8271D93"/>
    <w:multiLevelType w:val="hybridMultilevel"/>
    <w:tmpl w:val="7AA46CA0"/>
    <w:lvl w:ilvl="0" w:tplc="4E7C6FF4">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CB60538"/>
    <w:multiLevelType w:val="hybridMultilevel"/>
    <w:tmpl w:val="40B24F30"/>
    <w:lvl w:ilvl="0" w:tplc="FF562F6A">
      <w:start w:val="1"/>
      <w:numFmt w:val="decimal"/>
      <w:lvlText w:val="%1"/>
      <w:lvlJc w:val="left"/>
      <w:pPr>
        <w:tabs>
          <w:tab w:val="num" w:pos="930"/>
        </w:tabs>
        <w:ind w:left="930" w:hanging="57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329F2EC6"/>
    <w:multiLevelType w:val="hybridMultilevel"/>
    <w:tmpl w:val="36F4A094"/>
    <w:lvl w:ilvl="0" w:tplc="2AC4F596">
      <w:start w:val="1"/>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31B5148"/>
    <w:multiLevelType w:val="multilevel"/>
    <w:tmpl w:val="4C92E16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91" w:hanging="357"/>
      </w:pPr>
      <w:rPr>
        <w:rFonts w:ascii="Symbol" w:hAnsi="Symbol" w:hint="default"/>
      </w:rPr>
    </w:lvl>
    <w:lvl w:ilvl="3">
      <w:start w:val="1"/>
      <w:numFmt w:val="lowerRoman"/>
      <w:lvlText w:val="%4"/>
      <w:lvlJc w:val="left"/>
      <w:pPr>
        <w:tabs>
          <w:tab w:val="num" w:pos="1491"/>
        </w:tabs>
        <w:ind w:left="2058" w:hanging="924"/>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0">
    <w:nsid w:val="388B5973"/>
    <w:multiLevelType w:val="multilevel"/>
    <w:tmpl w:val="467C5696"/>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91" w:hanging="357"/>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1">
    <w:nsid w:val="3DB50F15"/>
    <w:multiLevelType w:val="hybridMultilevel"/>
    <w:tmpl w:val="9CDAEBD4"/>
    <w:lvl w:ilvl="0" w:tplc="0268D128">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44E955CF"/>
    <w:multiLevelType w:val="multilevel"/>
    <w:tmpl w:val="62BC477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91" w:hanging="357"/>
      </w:pPr>
      <w:rPr>
        <w:rFonts w:ascii="Symbol" w:hAnsi="Symbol" w:hint="default"/>
      </w:rPr>
    </w:lvl>
    <w:lvl w:ilvl="3">
      <w:start w:val="1"/>
      <w:numFmt w:val="lowerRoman"/>
      <w:lvlText w:val="%4"/>
      <w:lvlJc w:val="left"/>
      <w:pPr>
        <w:tabs>
          <w:tab w:val="num" w:pos="1491"/>
        </w:tabs>
        <w:ind w:left="2058" w:hanging="924"/>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3">
    <w:nsid w:val="48A41197"/>
    <w:multiLevelType w:val="hybridMultilevel"/>
    <w:tmpl w:val="216C6DBE"/>
    <w:lvl w:ilvl="0" w:tplc="650293EA">
      <w:start w:val="1"/>
      <w:numFmt w:val="bullet"/>
      <w:lvlRestart w:val="0"/>
      <w:lvlText w:val=""/>
      <w:lvlJc w:val="left"/>
      <w:pPr>
        <w:tabs>
          <w:tab w:val="num" w:pos="924"/>
        </w:tabs>
        <w:ind w:left="924" w:hanging="357"/>
      </w:pPr>
      <w:rPr>
        <w:rFonts w:ascii="Symbol" w:hAnsi="Symbol" w:hint="default"/>
        <w:b w:val="0"/>
        <w:i w:val="0"/>
        <w:sz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ACF1F11"/>
    <w:multiLevelType w:val="multilevel"/>
    <w:tmpl w:val="36F4A094"/>
    <w:lvl w:ilvl="0">
      <w:start w:val="1"/>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E1B29A7"/>
    <w:multiLevelType w:val="hybridMultilevel"/>
    <w:tmpl w:val="547A2138"/>
    <w:lvl w:ilvl="0" w:tplc="438CD1F0">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07A23A8"/>
    <w:multiLevelType w:val="hybridMultilevel"/>
    <w:tmpl w:val="34920D3C"/>
    <w:lvl w:ilvl="0" w:tplc="438CD1F0">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40043F8"/>
    <w:multiLevelType w:val="hybridMultilevel"/>
    <w:tmpl w:val="818E9A96"/>
    <w:lvl w:ilvl="0" w:tplc="62CC8996">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4214E17"/>
    <w:multiLevelType w:val="hybridMultilevel"/>
    <w:tmpl w:val="F78E8A0C"/>
    <w:lvl w:ilvl="0" w:tplc="E500DB10">
      <w:start w:val="1"/>
      <w:numFmt w:val="bullet"/>
      <w:lvlText w:val=""/>
      <w:lvlJc w:val="left"/>
      <w:pPr>
        <w:tabs>
          <w:tab w:val="num" w:pos="284"/>
        </w:tabs>
        <w:ind w:left="284" w:hanging="284"/>
      </w:pPr>
      <w:rPr>
        <w:rFonts w:ascii="Symbol" w:hAnsi="Symbol" w:hint="default"/>
        <w:b w:val="0"/>
        <w:i w:val="0"/>
        <w:sz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8033AAE"/>
    <w:multiLevelType w:val="hybridMultilevel"/>
    <w:tmpl w:val="A89A9ADE"/>
    <w:lvl w:ilvl="0" w:tplc="438CD1F0">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602403F7"/>
    <w:multiLevelType w:val="hybridMultilevel"/>
    <w:tmpl w:val="A266A8AC"/>
    <w:lvl w:ilvl="0" w:tplc="C5561B90">
      <w:start w:val="1"/>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24822C6"/>
    <w:multiLevelType w:val="hybridMultilevel"/>
    <w:tmpl w:val="7B6EC18A"/>
    <w:lvl w:ilvl="0" w:tplc="0268D128">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6ADA039A"/>
    <w:multiLevelType w:val="hybridMultilevel"/>
    <w:tmpl w:val="9420F9FC"/>
    <w:lvl w:ilvl="0" w:tplc="62CC8996">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DFF1A22"/>
    <w:multiLevelType w:val="hybridMultilevel"/>
    <w:tmpl w:val="7F58CB90"/>
    <w:lvl w:ilvl="0" w:tplc="0268D128">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FF42E08"/>
    <w:multiLevelType w:val="hybridMultilevel"/>
    <w:tmpl w:val="5E52027A"/>
    <w:lvl w:ilvl="0" w:tplc="438CD1F0">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2561464"/>
    <w:multiLevelType w:val="hybridMultilevel"/>
    <w:tmpl w:val="F1807094"/>
    <w:lvl w:ilvl="0" w:tplc="1409000F">
      <w:start w:val="1"/>
      <w:numFmt w:val="decimal"/>
      <w:lvlText w:val="%1."/>
      <w:lvlJc w:val="left"/>
      <w:pPr>
        <w:ind w:left="3180" w:hanging="360"/>
      </w:pPr>
    </w:lvl>
    <w:lvl w:ilvl="1" w:tplc="14090019" w:tentative="1">
      <w:start w:val="1"/>
      <w:numFmt w:val="lowerLetter"/>
      <w:lvlText w:val="%2."/>
      <w:lvlJc w:val="left"/>
      <w:pPr>
        <w:ind w:left="3900" w:hanging="360"/>
      </w:pPr>
    </w:lvl>
    <w:lvl w:ilvl="2" w:tplc="1409001B" w:tentative="1">
      <w:start w:val="1"/>
      <w:numFmt w:val="lowerRoman"/>
      <w:lvlText w:val="%3."/>
      <w:lvlJc w:val="right"/>
      <w:pPr>
        <w:ind w:left="4620" w:hanging="180"/>
      </w:pPr>
    </w:lvl>
    <w:lvl w:ilvl="3" w:tplc="1409000F" w:tentative="1">
      <w:start w:val="1"/>
      <w:numFmt w:val="decimal"/>
      <w:lvlText w:val="%4."/>
      <w:lvlJc w:val="left"/>
      <w:pPr>
        <w:ind w:left="5340" w:hanging="360"/>
      </w:pPr>
    </w:lvl>
    <w:lvl w:ilvl="4" w:tplc="14090019" w:tentative="1">
      <w:start w:val="1"/>
      <w:numFmt w:val="lowerLetter"/>
      <w:lvlText w:val="%5."/>
      <w:lvlJc w:val="left"/>
      <w:pPr>
        <w:ind w:left="6060" w:hanging="360"/>
      </w:pPr>
    </w:lvl>
    <w:lvl w:ilvl="5" w:tplc="1409001B" w:tentative="1">
      <w:start w:val="1"/>
      <w:numFmt w:val="lowerRoman"/>
      <w:lvlText w:val="%6."/>
      <w:lvlJc w:val="right"/>
      <w:pPr>
        <w:ind w:left="6780" w:hanging="180"/>
      </w:pPr>
    </w:lvl>
    <w:lvl w:ilvl="6" w:tplc="1409000F" w:tentative="1">
      <w:start w:val="1"/>
      <w:numFmt w:val="decimal"/>
      <w:lvlText w:val="%7."/>
      <w:lvlJc w:val="left"/>
      <w:pPr>
        <w:ind w:left="7500" w:hanging="360"/>
      </w:pPr>
    </w:lvl>
    <w:lvl w:ilvl="7" w:tplc="14090019" w:tentative="1">
      <w:start w:val="1"/>
      <w:numFmt w:val="lowerLetter"/>
      <w:lvlText w:val="%8."/>
      <w:lvlJc w:val="left"/>
      <w:pPr>
        <w:ind w:left="8220" w:hanging="360"/>
      </w:pPr>
    </w:lvl>
    <w:lvl w:ilvl="8" w:tplc="1409001B" w:tentative="1">
      <w:start w:val="1"/>
      <w:numFmt w:val="lowerRoman"/>
      <w:lvlText w:val="%9."/>
      <w:lvlJc w:val="right"/>
      <w:pPr>
        <w:ind w:left="8940" w:hanging="180"/>
      </w:pPr>
    </w:lvl>
  </w:abstractNum>
  <w:abstractNum w:abstractNumId="26">
    <w:nsid w:val="73E036DF"/>
    <w:multiLevelType w:val="hybridMultilevel"/>
    <w:tmpl w:val="95929E9C"/>
    <w:lvl w:ilvl="0" w:tplc="0268D128">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6835621"/>
    <w:multiLevelType w:val="hybridMultilevel"/>
    <w:tmpl w:val="CF50B43A"/>
    <w:lvl w:ilvl="0" w:tplc="0268D128">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F83275D"/>
    <w:multiLevelType w:val="multilevel"/>
    <w:tmpl w:val="B2C6C544"/>
    <w:lvl w:ilvl="0">
      <w:start w:val="1"/>
      <w:numFmt w:val="decimal"/>
      <w:lvlText w:val="%1"/>
      <w:lvlJc w:val="left"/>
      <w:pPr>
        <w:tabs>
          <w:tab w:val="num" w:pos="720"/>
        </w:tabs>
        <w:ind w:left="720" w:hanging="360"/>
      </w:pPr>
      <w:rPr>
        <w:rFonts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5"/>
  </w:num>
  <w:num w:numId="3">
    <w:abstractNumId w:val="8"/>
  </w:num>
  <w:num w:numId="4">
    <w:abstractNumId w:val="14"/>
  </w:num>
  <w:num w:numId="5">
    <w:abstractNumId w:val="0"/>
  </w:num>
  <w:num w:numId="6">
    <w:abstractNumId w:val="20"/>
  </w:num>
  <w:num w:numId="7">
    <w:abstractNumId w:val="16"/>
  </w:num>
  <w:num w:numId="8">
    <w:abstractNumId w:val="2"/>
  </w:num>
  <w:num w:numId="9">
    <w:abstractNumId w:val="19"/>
  </w:num>
  <w:num w:numId="10">
    <w:abstractNumId w:val="15"/>
  </w:num>
  <w:num w:numId="11">
    <w:abstractNumId w:val="24"/>
  </w:num>
  <w:num w:numId="12">
    <w:abstractNumId w:val="13"/>
  </w:num>
  <w:num w:numId="13">
    <w:abstractNumId w:val="17"/>
  </w:num>
  <w:num w:numId="14">
    <w:abstractNumId w:val="22"/>
  </w:num>
  <w:num w:numId="15">
    <w:abstractNumId w:val="11"/>
  </w:num>
  <w:num w:numId="16">
    <w:abstractNumId w:val="26"/>
  </w:num>
  <w:num w:numId="17">
    <w:abstractNumId w:val="10"/>
  </w:num>
  <w:num w:numId="18">
    <w:abstractNumId w:val="28"/>
  </w:num>
  <w:num w:numId="19">
    <w:abstractNumId w:val="4"/>
  </w:num>
  <w:num w:numId="20">
    <w:abstractNumId w:val="1"/>
  </w:num>
  <w:num w:numId="21">
    <w:abstractNumId w:val="21"/>
  </w:num>
  <w:num w:numId="22">
    <w:abstractNumId w:val="12"/>
  </w:num>
  <w:num w:numId="23">
    <w:abstractNumId w:val="7"/>
  </w:num>
  <w:num w:numId="24">
    <w:abstractNumId w:val="9"/>
  </w:num>
  <w:num w:numId="25">
    <w:abstractNumId w:val="23"/>
  </w:num>
  <w:num w:numId="26">
    <w:abstractNumId w:val="27"/>
  </w:num>
  <w:num w:numId="27">
    <w:abstractNumId w:val="18"/>
  </w:num>
  <w:num w:numId="28">
    <w:abstractNumId w:val="6"/>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activeWritingStyle w:appName="MSWord" w:lang="en-GB" w:vendorID="64" w:dllVersion="131078" w:nlCheck="1" w:checkStyle="1"/>
  <w:activeWritingStyle w:appName="MSWord" w:lang="en-NZ" w:vendorID="64" w:dllVersion="131078" w:nlCheck="1" w:checkStyle="1"/>
  <w:activeWritingStyle w:appName="MSWord" w:lang="en-US" w:vendorID="64" w:dllVersion="131078" w:nlCheck="1"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HyphenateCaps/>
  <w:drawingGridHorizontalSpacing w:val="120"/>
  <w:drawingGridVerticalSpacing w:val="163"/>
  <w:displayHorizontalDrawingGridEvery w:val="0"/>
  <w:displayVerticalDrawingGridEvery w:val="0"/>
  <w:doNotShadeFormData/>
  <w:noPunctuationKerning/>
  <w:characterSpacingControl w:val="doNotCompress"/>
  <w:footnotePr>
    <w:footnote w:id="-1"/>
    <w:footnote w:id="0"/>
    <w:footnote w:id="1"/>
  </w:footnotePr>
  <w:endnotePr>
    <w:endnote w:id="-1"/>
    <w:endnote w:id="0"/>
    <w:endnote w:id="1"/>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211C9"/>
    <w:rsid w:val="0000303B"/>
    <w:rsid w:val="0007138A"/>
    <w:rsid w:val="000B5017"/>
    <w:rsid w:val="000D5CAF"/>
    <w:rsid w:val="000E14D4"/>
    <w:rsid w:val="001170DA"/>
    <w:rsid w:val="00120EB1"/>
    <w:rsid w:val="00145A12"/>
    <w:rsid w:val="00195963"/>
    <w:rsid w:val="001D2846"/>
    <w:rsid w:val="002F7F6F"/>
    <w:rsid w:val="003725C5"/>
    <w:rsid w:val="0037472B"/>
    <w:rsid w:val="003755D7"/>
    <w:rsid w:val="003A7A4F"/>
    <w:rsid w:val="003D3EF6"/>
    <w:rsid w:val="003D5080"/>
    <w:rsid w:val="003D720B"/>
    <w:rsid w:val="004373F7"/>
    <w:rsid w:val="0047728C"/>
    <w:rsid w:val="00497AB5"/>
    <w:rsid w:val="004D54CD"/>
    <w:rsid w:val="004F23BC"/>
    <w:rsid w:val="00545607"/>
    <w:rsid w:val="00573101"/>
    <w:rsid w:val="005C326D"/>
    <w:rsid w:val="005D0EFE"/>
    <w:rsid w:val="006042CA"/>
    <w:rsid w:val="0063483E"/>
    <w:rsid w:val="006950C5"/>
    <w:rsid w:val="00725260"/>
    <w:rsid w:val="00730083"/>
    <w:rsid w:val="00766DCD"/>
    <w:rsid w:val="00771406"/>
    <w:rsid w:val="007A7352"/>
    <w:rsid w:val="00813744"/>
    <w:rsid w:val="00837565"/>
    <w:rsid w:val="0086456D"/>
    <w:rsid w:val="008B4097"/>
    <w:rsid w:val="008B726C"/>
    <w:rsid w:val="00934E1C"/>
    <w:rsid w:val="00941825"/>
    <w:rsid w:val="0096345E"/>
    <w:rsid w:val="009F2FB5"/>
    <w:rsid w:val="00A012F8"/>
    <w:rsid w:val="00B26B43"/>
    <w:rsid w:val="00B36711"/>
    <w:rsid w:val="00B755C4"/>
    <w:rsid w:val="00C211C9"/>
    <w:rsid w:val="00CA29FE"/>
    <w:rsid w:val="00CE0C35"/>
    <w:rsid w:val="00CE3675"/>
    <w:rsid w:val="00CF74D5"/>
    <w:rsid w:val="00D04637"/>
    <w:rsid w:val="00D150DF"/>
    <w:rsid w:val="00D27A4F"/>
    <w:rsid w:val="00DA1470"/>
    <w:rsid w:val="00DC52FD"/>
    <w:rsid w:val="00E03C67"/>
    <w:rsid w:val="00E250B7"/>
    <w:rsid w:val="00E26FCE"/>
    <w:rsid w:val="00E802F2"/>
    <w:rsid w:val="00E90C71"/>
    <w:rsid w:val="00EA5AC6"/>
    <w:rsid w:val="00F40872"/>
    <w:rsid w:val="00F60782"/>
    <w:rsid w:val="00FA5CEE"/>
    <w:rsid w:val="00FD7A20"/>
    <w:rsid w:val="00FE5D1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keepLines/>
      <w:jc w:val="both"/>
      <w:outlineLvl w:val="0"/>
    </w:pPr>
    <w:rPr>
      <w:b/>
      <w:color w:val="000000"/>
    </w:rPr>
  </w:style>
  <w:style w:type="paragraph" w:styleId="Heading2">
    <w:name w:val="heading 2"/>
    <w:basedOn w:val="Normal"/>
    <w:next w:val="Normal"/>
    <w:qFormat/>
    <w:pPr>
      <w:keepNext/>
      <w:outlineLvl w:val="1"/>
    </w:pPr>
    <w:rPr>
      <w:b/>
      <w:bCs/>
      <w:sz w:val="28"/>
    </w:rPr>
  </w:style>
  <w:style w:type="paragraph" w:styleId="Heading7">
    <w:name w:val="heading 7"/>
    <w:basedOn w:val="Normal"/>
    <w:next w:val="Normal"/>
    <w:qFormat/>
    <w:pPr>
      <w:keepNext/>
      <w:jc w:val="both"/>
      <w:outlineLvl w:val="6"/>
    </w:pPr>
    <w:rPr>
      <w:rFonts w:cs="Arial"/>
      <w:b/>
      <w:bCs/>
      <w:sz w:val="28"/>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DocumentMap">
    <w:name w:val="Document Map"/>
    <w:basedOn w:val="Normal"/>
    <w:semiHidden/>
    <w:pPr>
      <w:shd w:val="clear" w:color="auto" w:fill="000080"/>
    </w:pPr>
    <w:rPr>
      <w:rFonts w:ascii="Tahoma" w:hAnsi="Tahoma" w:cs="Tahoma"/>
    </w:rPr>
  </w:style>
  <w:style w:type="paragraph" w:customStyle="1" w:styleId="StyleBlackBefore6ptAfter6pt">
    <w:name w:val="Style Black Before:  6 pt After:  6 pt"/>
    <w:basedOn w:val="Normal"/>
    <w:pPr>
      <w:spacing w:before="120" w:after="120"/>
    </w:pPr>
  </w:style>
  <w:style w:type="paragraph" w:customStyle="1" w:styleId="StyleLeft0cmHanging2cmTopSinglesolidlineAuto">
    <w:name w:val="Style Left:  0 cm Hanging:  2 cm Top: (Single solid line Auto..."/>
    <w:basedOn w:val="Normal"/>
    <w:pPr>
      <w:pBdr>
        <w:top w:val="single" w:sz="4" w:space="1" w:color="auto"/>
      </w:pBdr>
      <w:tabs>
        <w:tab w:val="left" w:pos="1134"/>
      </w:tabs>
      <w:ind w:left="1123" w:hanging="1123"/>
    </w:pPr>
  </w:style>
  <w:style w:type="character" w:styleId="Hyperlink">
    <w:name w:val="Hyperlink"/>
    <w:rPr>
      <w:color w:val="0000FF"/>
      <w:u w:val="single"/>
    </w:rPr>
  </w:style>
  <w:style w:type="paragraph" w:customStyle="1" w:styleId="StyleLeft0cmHanging2cm">
    <w:name w:val="Style Left:  0 cm Hanging:  2 cm"/>
    <w:basedOn w:val="Normal"/>
    <w:pPr>
      <w:tabs>
        <w:tab w:val="left" w:pos="1134"/>
        <w:tab w:val="left" w:pos="2552"/>
      </w:tabs>
      <w:ind w:left="1123" w:hanging="1123"/>
    </w:pPr>
  </w:style>
  <w:style w:type="character" w:styleId="FollowedHyperlink">
    <w:name w:val="FollowedHyperlink"/>
    <w:rPr>
      <w:color w:val="800080"/>
      <w:u w:val="single"/>
    </w:rPr>
  </w:style>
  <w:style w:type="paragraph" w:customStyle="1" w:styleId="StyleBefore6ptAfter6pt">
    <w:name w:val="Style Before:  6 pt After:  6 pt"/>
    <w:basedOn w:val="Normal"/>
    <w:pPr>
      <w:spacing w:before="120" w:after="120"/>
    </w:pPr>
  </w:style>
  <w:style w:type="paragraph" w:customStyle="1" w:styleId="StyleBoldBefore6ptAfter6pt">
    <w:name w:val="Style Bold Before:  6 pt After:  6 pt"/>
    <w:basedOn w:val="Normal"/>
    <w:pPr>
      <w:spacing w:before="120" w:after="120"/>
    </w:pPr>
    <w:rPr>
      <w:b/>
      <w:bCs/>
    </w:rPr>
  </w:style>
  <w:style w:type="paragraph" w:customStyle="1" w:styleId="StyleBoldBefore6ptAfter6pt1">
    <w:name w:val="Style Bold Before:  6 pt After:  6 pt1"/>
    <w:basedOn w:val="Normal"/>
    <w:pPr>
      <w:spacing w:before="120" w:after="120"/>
    </w:pPr>
    <w:rPr>
      <w:color w:val="000000"/>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Bold">
    <w:name w:val="Style Bold"/>
    <w:rPr>
      <w:b/>
      <w:bCs/>
      <w:color w:val="auto"/>
    </w:rPr>
  </w:style>
  <w:style w:type="paragraph" w:styleId="BalloonText">
    <w:name w:val="Balloon Text"/>
    <w:basedOn w:val="Normal"/>
    <w:semiHidden/>
    <w:rPr>
      <w:rFonts w:ascii="Tahoma" w:hAnsi="Tahoma" w:cs="Tahoma"/>
      <w:sz w:val="16"/>
      <w:szCs w:val="16"/>
    </w:rPr>
  </w:style>
  <w:style w:type="paragraph" w:styleId="List">
    <w:name w:val="List"/>
    <w:basedOn w:val="Normal"/>
    <w:pPr>
      <w:ind w:left="283" w:hanging="283"/>
    </w:pPr>
  </w:style>
  <w:style w:type="paragraph" w:styleId="Caption">
    <w:name w:val="caption"/>
    <w:basedOn w:val="Normal"/>
    <w:next w:val="Normal"/>
    <w:qFormat/>
    <w:rPr>
      <w:b/>
      <w:bCs/>
      <w:sz w:val="20"/>
    </w:rPr>
  </w:style>
  <w:style w:type="paragraph" w:styleId="BodyText">
    <w:name w:val="Body Text"/>
    <w:basedOn w:val="Normal"/>
    <w:pPr>
      <w:spacing w:after="120"/>
    </w:pPr>
  </w:style>
  <w:style w:type="character" w:styleId="CommentReference">
    <w:name w:val="annotation reference"/>
    <w:basedOn w:val="DefaultParagraphFont"/>
    <w:rsid w:val="0086456D"/>
    <w:rPr>
      <w:sz w:val="16"/>
      <w:szCs w:val="16"/>
      <w:rPrChange w:id="0" w:author="Sharyl" w:date="2011-09-26T15:51:00Z">
        <w:rPr>
          <w:sz w:val="16"/>
          <w:szCs w:val="16"/>
        </w:rPr>
      </w:rPrChange>
    </w:rPr>
  </w:style>
  <w:style w:type="paragraph" w:styleId="CommentText">
    <w:name w:val="annotation text"/>
    <w:basedOn w:val="Normal"/>
    <w:link w:val="CommentTextChar"/>
    <w:rsid w:val="0086456D"/>
    <w:pPr>
      <w:pPrChange w:id="1" w:author="Sharyl" w:date="2011-09-26T15:51:00Z">
        <w:pPr/>
      </w:pPrChange>
    </w:pPr>
    <w:rPr>
      <w:sz w:val="20"/>
      <w:rPrChange w:id="1" w:author="Sharyl" w:date="2011-09-26T15:51:00Z">
        <w:rPr>
          <w:rFonts w:ascii="Arial" w:hAnsi="Arial"/>
          <w:lang w:val="en-NZ" w:eastAsia="en-US" w:bidi="ar-SA"/>
        </w:rPr>
      </w:rPrChange>
    </w:rPr>
  </w:style>
  <w:style w:type="character" w:customStyle="1" w:styleId="CommentTextChar">
    <w:name w:val="Comment Text Char"/>
    <w:basedOn w:val="DefaultParagraphFont"/>
    <w:link w:val="CommentText"/>
    <w:rsid w:val="0086456D"/>
    <w:rPr>
      <w:rFonts w:ascii="Arial" w:hAnsi="Arial"/>
      <w:lang w:eastAsia="en-US"/>
    </w:rPr>
  </w:style>
  <w:style w:type="paragraph" w:styleId="CommentSubject">
    <w:name w:val="annotation subject"/>
    <w:basedOn w:val="CommentText"/>
    <w:next w:val="CommentText"/>
    <w:link w:val="CommentSubjectChar"/>
    <w:rsid w:val="0086456D"/>
    <w:pPr>
      <w:pPrChange w:id="2" w:author="Sharyl" w:date="2011-09-26T15:51:00Z">
        <w:pPr/>
      </w:pPrChange>
    </w:pPr>
    <w:rPr>
      <w:b/>
      <w:bCs/>
      <w:rPrChange w:id="2" w:author="Sharyl" w:date="2011-09-26T15:51:00Z">
        <w:rPr>
          <w:rFonts w:ascii="Arial" w:hAnsi="Arial"/>
          <w:b/>
          <w:bCs/>
          <w:lang w:val="en-NZ" w:eastAsia="en-US" w:bidi="ar-SA"/>
        </w:rPr>
      </w:rPrChange>
    </w:rPr>
  </w:style>
  <w:style w:type="character" w:customStyle="1" w:styleId="CommentSubjectChar">
    <w:name w:val="Comment Subject Char"/>
    <w:basedOn w:val="CommentTextChar"/>
    <w:link w:val="CommentSubject"/>
    <w:rsid w:val="0086456D"/>
    <w:rPr>
      <w:rFonts w:ascii="Arial" w:hAnsi="Arial"/>
      <w:b/>
      <w:bCs/>
      <w:lang w:eastAsia="en-US"/>
    </w:rPr>
  </w:style>
  <w:style w:type="character" w:customStyle="1" w:styleId="FooterChar">
    <w:name w:val="Footer Char"/>
    <w:basedOn w:val="DefaultParagraphFont"/>
    <w:link w:val="Footer"/>
    <w:uiPriority w:val="99"/>
    <w:rsid w:val="00E250B7"/>
    <w:rPr>
      <w:rFonts w:ascii="Arial" w:hAnsi="Arial"/>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keepLines/>
      <w:jc w:val="both"/>
      <w:outlineLvl w:val="0"/>
    </w:pPr>
    <w:rPr>
      <w:b/>
      <w:color w:val="000000"/>
    </w:rPr>
  </w:style>
  <w:style w:type="paragraph" w:styleId="Heading2">
    <w:name w:val="heading 2"/>
    <w:basedOn w:val="Normal"/>
    <w:next w:val="Normal"/>
    <w:qFormat/>
    <w:pPr>
      <w:keepNext/>
      <w:outlineLvl w:val="1"/>
    </w:pPr>
    <w:rPr>
      <w:b/>
      <w:bCs/>
      <w:sz w:val="28"/>
    </w:rPr>
  </w:style>
  <w:style w:type="paragraph" w:styleId="Heading7">
    <w:name w:val="heading 7"/>
    <w:basedOn w:val="Normal"/>
    <w:next w:val="Normal"/>
    <w:qFormat/>
    <w:pPr>
      <w:keepNext/>
      <w:jc w:val="both"/>
      <w:outlineLvl w:val="6"/>
    </w:pPr>
    <w:rPr>
      <w:rFonts w:cs="Arial"/>
      <w:b/>
      <w:bCs/>
      <w:sz w:val="28"/>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DocumentMap">
    <w:name w:val="Document Map"/>
    <w:basedOn w:val="Normal"/>
    <w:semiHidden/>
    <w:pPr>
      <w:shd w:val="clear" w:color="auto" w:fill="000080"/>
    </w:pPr>
    <w:rPr>
      <w:rFonts w:ascii="Tahoma" w:hAnsi="Tahoma" w:cs="Tahoma"/>
    </w:rPr>
  </w:style>
  <w:style w:type="paragraph" w:customStyle="1" w:styleId="StyleBlackBefore6ptAfter6pt">
    <w:name w:val="Style Black Before:  6 pt After:  6 pt"/>
    <w:basedOn w:val="Normal"/>
    <w:pPr>
      <w:spacing w:before="120" w:after="120"/>
    </w:pPr>
  </w:style>
  <w:style w:type="paragraph" w:customStyle="1" w:styleId="StyleLeft0cmHanging2cmTopSinglesolidlineAuto">
    <w:name w:val="Style Left:  0 cm Hanging:  2 cm Top: (Single solid line Auto..."/>
    <w:basedOn w:val="Normal"/>
    <w:pPr>
      <w:pBdr>
        <w:top w:val="single" w:sz="4" w:space="1" w:color="auto"/>
      </w:pBdr>
      <w:tabs>
        <w:tab w:val="left" w:pos="1134"/>
      </w:tabs>
      <w:ind w:left="1123" w:hanging="1123"/>
    </w:pPr>
  </w:style>
  <w:style w:type="character" w:styleId="Hyperlink">
    <w:name w:val="Hyperlink"/>
    <w:rPr>
      <w:color w:val="0000FF"/>
      <w:u w:val="single"/>
    </w:rPr>
  </w:style>
  <w:style w:type="paragraph" w:customStyle="1" w:styleId="StyleLeft0cmHanging2cm">
    <w:name w:val="Style Left:  0 cm Hanging:  2 cm"/>
    <w:basedOn w:val="Normal"/>
    <w:pPr>
      <w:tabs>
        <w:tab w:val="left" w:pos="1134"/>
        <w:tab w:val="left" w:pos="2552"/>
      </w:tabs>
      <w:ind w:left="1123" w:hanging="1123"/>
    </w:pPr>
  </w:style>
  <w:style w:type="character" w:styleId="FollowedHyperlink">
    <w:name w:val="FollowedHyperlink"/>
    <w:rPr>
      <w:color w:val="800080"/>
      <w:u w:val="single"/>
    </w:rPr>
  </w:style>
  <w:style w:type="paragraph" w:customStyle="1" w:styleId="StyleBefore6ptAfter6pt">
    <w:name w:val="Style Before:  6 pt After:  6 pt"/>
    <w:basedOn w:val="Normal"/>
    <w:pPr>
      <w:spacing w:before="120" w:after="120"/>
    </w:pPr>
  </w:style>
  <w:style w:type="paragraph" w:customStyle="1" w:styleId="StyleBoldBefore6ptAfter6pt">
    <w:name w:val="Style Bold Before:  6 pt After:  6 pt"/>
    <w:basedOn w:val="Normal"/>
    <w:pPr>
      <w:spacing w:before="120" w:after="120"/>
    </w:pPr>
    <w:rPr>
      <w:b/>
      <w:bCs/>
    </w:rPr>
  </w:style>
  <w:style w:type="paragraph" w:customStyle="1" w:styleId="StyleBoldBefore6ptAfter6pt1">
    <w:name w:val="Style Bold Before:  6 pt After:  6 pt1"/>
    <w:basedOn w:val="Normal"/>
    <w:pPr>
      <w:spacing w:before="120" w:after="120"/>
    </w:pPr>
    <w:rPr>
      <w:color w:val="000000"/>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Bold">
    <w:name w:val="Style Bold"/>
    <w:rPr>
      <w:b/>
      <w:bCs/>
      <w:color w:val="auto"/>
    </w:rPr>
  </w:style>
  <w:style w:type="paragraph" w:styleId="BalloonText">
    <w:name w:val="Balloon Text"/>
    <w:basedOn w:val="Normal"/>
    <w:semiHidden/>
    <w:rPr>
      <w:rFonts w:ascii="Tahoma" w:hAnsi="Tahoma" w:cs="Tahoma"/>
      <w:sz w:val="16"/>
      <w:szCs w:val="16"/>
    </w:rPr>
  </w:style>
  <w:style w:type="paragraph" w:styleId="List">
    <w:name w:val="List"/>
    <w:basedOn w:val="Normal"/>
    <w:pPr>
      <w:ind w:left="283" w:hanging="283"/>
    </w:pPr>
  </w:style>
  <w:style w:type="paragraph" w:styleId="Caption">
    <w:name w:val="caption"/>
    <w:basedOn w:val="Normal"/>
    <w:next w:val="Normal"/>
    <w:qFormat/>
    <w:rPr>
      <w:b/>
      <w:bCs/>
      <w:sz w:val="20"/>
    </w:rPr>
  </w:style>
  <w:style w:type="paragraph" w:styleId="BodyText">
    <w:name w:val="Body Text"/>
    <w:basedOn w:val="Normal"/>
    <w:pPr>
      <w:spacing w:after="120"/>
    </w:pPr>
  </w:style>
  <w:style w:type="character" w:styleId="CommentReference">
    <w:name w:val="annotation reference"/>
    <w:basedOn w:val="DefaultParagraphFont"/>
    <w:rsid w:val="0086456D"/>
    <w:rPr>
      <w:sz w:val="16"/>
      <w:szCs w:val="16"/>
      <w:rPrChange w:id="3" w:author="Sharyl" w:date="2011-09-26T15:51:00Z">
        <w:rPr>
          <w:sz w:val="16"/>
          <w:szCs w:val="16"/>
        </w:rPr>
      </w:rPrChange>
    </w:rPr>
  </w:style>
  <w:style w:type="paragraph" w:styleId="CommentText">
    <w:name w:val="annotation text"/>
    <w:basedOn w:val="Normal"/>
    <w:link w:val="CommentTextChar"/>
    <w:rsid w:val="0086456D"/>
    <w:pPr>
      <w:pPrChange w:id="4" w:author="Sharyl" w:date="2011-09-26T15:51:00Z">
        <w:pPr/>
      </w:pPrChange>
    </w:pPr>
    <w:rPr>
      <w:sz w:val="20"/>
      <w:rPrChange w:id="4" w:author="Sharyl" w:date="2011-09-26T15:51:00Z">
        <w:rPr>
          <w:rFonts w:ascii="Arial" w:hAnsi="Arial"/>
          <w:lang w:val="en-NZ" w:eastAsia="en-US" w:bidi="ar-SA"/>
        </w:rPr>
      </w:rPrChange>
    </w:rPr>
  </w:style>
  <w:style w:type="character" w:customStyle="1" w:styleId="CommentTextChar">
    <w:name w:val="Comment Text Char"/>
    <w:basedOn w:val="DefaultParagraphFont"/>
    <w:link w:val="CommentText"/>
    <w:rsid w:val="0086456D"/>
    <w:rPr>
      <w:rFonts w:ascii="Arial" w:hAnsi="Arial"/>
      <w:lang w:eastAsia="en-US"/>
    </w:rPr>
  </w:style>
  <w:style w:type="paragraph" w:styleId="CommentSubject">
    <w:name w:val="annotation subject"/>
    <w:basedOn w:val="CommentText"/>
    <w:next w:val="CommentText"/>
    <w:link w:val="CommentSubjectChar"/>
    <w:rsid w:val="0086456D"/>
    <w:pPr>
      <w:pPrChange w:id="5" w:author="Sharyl" w:date="2011-09-26T15:51:00Z">
        <w:pPr/>
      </w:pPrChange>
    </w:pPr>
    <w:rPr>
      <w:b/>
      <w:bCs/>
      <w:rPrChange w:id="5" w:author="Sharyl" w:date="2011-09-26T15:51:00Z">
        <w:rPr>
          <w:rFonts w:ascii="Arial" w:hAnsi="Arial"/>
          <w:b/>
          <w:bCs/>
          <w:lang w:val="en-NZ" w:eastAsia="en-US" w:bidi="ar-SA"/>
        </w:rPr>
      </w:rPrChange>
    </w:rPr>
  </w:style>
  <w:style w:type="character" w:customStyle="1" w:styleId="CommentSubjectChar">
    <w:name w:val="Comment Subject Char"/>
    <w:basedOn w:val="CommentTextChar"/>
    <w:link w:val="CommentSubject"/>
    <w:rsid w:val="0086456D"/>
    <w:rPr>
      <w:rFonts w:ascii="Arial" w:hAnsi="Arial"/>
      <w:b/>
      <w:bCs/>
      <w:lang w:eastAsia="en-US"/>
    </w:rPr>
  </w:style>
  <w:style w:type="character" w:customStyle="1" w:styleId="FooterChar">
    <w:name w:val="Footer Char"/>
    <w:basedOn w:val="DefaultParagraphFont"/>
    <w:link w:val="Footer"/>
    <w:uiPriority w:val="99"/>
    <w:rsid w:val="00E250B7"/>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nqs@nzqa.govt.n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nzqa.govt.nz/framework/search/index.do" TargetMode="External"/><Relationship Id="rId2" Type="http://schemas.openxmlformats.org/officeDocument/2006/relationships/numbering" Target="numbering.xml"/><Relationship Id="rId16" Type="http://schemas.openxmlformats.org/officeDocument/2006/relationships/hyperlink" Target="mailto:nqs@nzqa.govt.n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nzqa.govt.nz/framework/search/index.do"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FR\eQA%20Standards\Application%20Folder\2010-0318\Unit%20Standard%20-%20Registered%20T2%20-%20Englis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BF6CA-C7C5-4755-A194-E2B84D3D9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Unit Standard - Registered T2 - English</Template>
  <TotalTime>0</TotalTime>
  <Pages>8</Pages>
  <Words>1946</Words>
  <Characters>11096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111 Use a word processor to produce documents for a business or organisation</vt:lpstr>
    </vt:vector>
  </TitlesOfParts>
  <Company>NZ Qualifications Authority</Company>
  <LinksUpToDate>false</LinksUpToDate>
  <CharactersWithSpaces>13016</CharactersWithSpaces>
  <SharedDoc>false</SharedDoc>
  <HyperlinkBase/>
  <HLinks>
    <vt:vector size="18" baseType="variant">
      <vt:variant>
        <vt:i4>3866719</vt:i4>
      </vt:variant>
      <vt:variant>
        <vt:i4>6</vt:i4>
      </vt:variant>
      <vt:variant>
        <vt:i4>0</vt:i4>
      </vt:variant>
      <vt:variant>
        <vt:i4>5</vt:i4>
      </vt:variant>
      <vt:variant>
        <vt:lpwstr>mailto:nqs@nzqa.govt.nz</vt:lpwstr>
      </vt:variant>
      <vt:variant>
        <vt:lpwstr/>
      </vt:variant>
      <vt:variant>
        <vt:i4>1769491</vt:i4>
      </vt:variant>
      <vt:variant>
        <vt:i4>3</vt:i4>
      </vt:variant>
      <vt:variant>
        <vt:i4>0</vt:i4>
      </vt:variant>
      <vt:variant>
        <vt:i4>5</vt:i4>
      </vt:variant>
      <vt:variant>
        <vt:lpwstr>http://www.nzqa.govt.nz/framework/search/index.do</vt:lpwstr>
      </vt:variant>
      <vt:variant>
        <vt:lpwstr/>
      </vt:variant>
      <vt:variant>
        <vt:i4>5701707</vt:i4>
      </vt:variant>
      <vt:variant>
        <vt:i4>0</vt:i4>
      </vt:variant>
      <vt:variant>
        <vt:i4>0</vt:i4>
      </vt:variant>
      <vt:variant>
        <vt:i4>5</vt:i4>
      </vt:variant>
      <vt:variant>
        <vt:lpwstr>http://www.osh.govt.nz/order/catalogue/pdf/vdu-ac.pdf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 Use a word processor to produce documents for a business or organisation</dc:title>
  <dc:subject>Business Administration</dc:subject>
  <dc:creator>NZ Qualifications Authority</dc:creator>
  <cp:lastModifiedBy>Cheryl Price</cp:lastModifiedBy>
  <cp:revision>2</cp:revision>
  <cp:lastPrinted>2010-12-22T23:24:00Z</cp:lastPrinted>
  <dcterms:created xsi:type="dcterms:W3CDTF">2011-09-26T03:27:00Z</dcterms:created>
  <dcterms:modified xsi:type="dcterms:W3CDTF">2011-09-26T03:27:00Z</dcterms:modified>
  <cp:category>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Type">
    <vt:lpwstr>UnitReg</vt:lpwstr>
  </property>
  <property fmtid="{D5CDD505-2E9C-101B-9397-08002B2CF9AE}" pid="3" name="_TemplateVersion">
    <vt:i4>2</vt:i4>
  </property>
  <property fmtid="{D5CDD505-2E9C-101B-9397-08002B2CF9AE}" pid="4" name="_TemplateLanguage">
    <vt:lpwstr>English</vt:lpwstr>
  </property>
  <property fmtid="{D5CDD505-2E9C-101B-9397-08002B2CF9AE}" pid="5" name="_ReviewingToolsShownOnce">
    <vt:lpwstr/>
  </property>
</Properties>
</file>